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A9B8D">
      <w:pPr>
        <w:spacing w:before="13"/>
        <w:ind w:left="2045" w:right="2327"/>
        <w:jc w:val="center"/>
        <w:rPr>
          <w:b/>
          <w:sz w:val="44"/>
        </w:rPr>
      </w:pPr>
      <w:r>
        <w:rPr>
          <w:b/>
          <w:sz w:val="44"/>
        </w:rPr>
        <w:t>学生岗位实习三方协议</w:t>
      </w:r>
    </w:p>
    <w:p w14:paraId="0E35E545">
      <w:pPr>
        <w:pStyle w:val="4"/>
        <w:rPr>
          <w:b/>
          <w:sz w:val="44"/>
        </w:rPr>
      </w:pPr>
    </w:p>
    <w:p w14:paraId="05D32153">
      <w:pPr>
        <w:pStyle w:val="4"/>
        <w:spacing w:before="12"/>
        <w:rPr>
          <w:b/>
          <w:sz w:val="37"/>
        </w:rPr>
      </w:pPr>
    </w:p>
    <w:p w14:paraId="2F34BF38">
      <w:pPr>
        <w:spacing w:line="316" w:lineRule="auto"/>
        <w:ind w:left="120" w:right="6083"/>
        <w:rPr>
          <w:sz w:val="30"/>
        </w:rPr>
      </w:pPr>
      <w:r>
        <w:rPr>
          <w:sz w:val="30"/>
        </w:rPr>
        <w:t>甲方（</w:t>
      </w:r>
      <w:r>
        <w:rPr>
          <w:spacing w:val="-2"/>
          <w:sz w:val="28"/>
        </w:rPr>
        <w:t>教学医院</w:t>
      </w:r>
      <w:r>
        <w:rPr>
          <w:spacing w:val="-8"/>
          <w:sz w:val="30"/>
        </w:rPr>
        <w:t xml:space="preserve">）： </w:t>
      </w:r>
      <w:r>
        <w:rPr>
          <w:sz w:val="30"/>
        </w:rPr>
        <w:t>通讯地址：</w:t>
      </w:r>
    </w:p>
    <w:p w14:paraId="7E58FBE3">
      <w:pPr>
        <w:pStyle w:val="2"/>
        <w:spacing w:line="314" w:lineRule="auto"/>
      </w:pPr>
      <w:r>
        <w:t xml:space="preserve">联系人： </w:t>
      </w:r>
      <w:r>
        <w:rPr>
          <w:spacing w:val="-4"/>
        </w:rPr>
        <w:t>联系电话：</w:t>
      </w:r>
    </w:p>
    <w:p w14:paraId="6897FCED">
      <w:pPr>
        <w:pStyle w:val="4"/>
        <w:spacing w:before="8"/>
        <w:rPr>
          <w:sz w:val="39"/>
        </w:rPr>
      </w:pPr>
    </w:p>
    <w:p w14:paraId="60AFA5E7">
      <w:pPr>
        <w:ind w:left="120"/>
        <w:rPr>
          <w:sz w:val="30"/>
        </w:rPr>
      </w:pPr>
      <w:r>
        <w:rPr>
          <w:sz w:val="30"/>
        </w:rPr>
        <w:t>乙方（</w:t>
      </w:r>
      <w:r>
        <w:rPr>
          <w:sz w:val="28"/>
        </w:rPr>
        <w:t>医学院校</w:t>
      </w:r>
      <w:r>
        <w:rPr>
          <w:sz w:val="30"/>
        </w:rPr>
        <w:t>）：广州华南商贸职业学院</w:t>
      </w:r>
    </w:p>
    <w:p w14:paraId="6F20B1DB">
      <w:pPr>
        <w:pStyle w:val="2"/>
        <w:spacing w:before="122" w:line="314" w:lineRule="auto"/>
        <w:ind w:right="605"/>
      </w:pPr>
      <w:r>
        <w:rPr>
          <w:spacing w:val="-4"/>
        </w:rPr>
        <w:t xml:space="preserve">通讯地址：广东省广州市白云区钟落潭镇长腰岭长学路 </w:t>
      </w:r>
      <w:r>
        <w:rPr>
          <w:rFonts w:hint="eastAsia" w:ascii="仿宋" w:eastAsia="仿宋"/>
        </w:rPr>
        <w:t>300</w:t>
      </w:r>
      <w:r>
        <w:rPr>
          <w:rFonts w:hint="eastAsia" w:ascii="仿宋" w:eastAsia="仿宋"/>
          <w:spacing w:val="-76"/>
        </w:rPr>
        <w:t xml:space="preserve"> </w:t>
      </w:r>
      <w:r>
        <w:rPr>
          <w:spacing w:val="-18"/>
        </w:rPr>
        <w:t>号</w:t>
      </w:r>
      <w:r>
        <w:t>联系人：</w:t>
      </w:r>
    </w:p>
    <w:p w14:paraId="1E160E50">
      <w:pPr>
        <w:spacing w:before="4"/>
        <w:ind w:left="120"/>
        <w:rPr>
          <w:sz w:val="30"/>
        </w:rPr>
      </w:pPr>
      <w:r>
        <w:rPr>
          <w:sz w:val="30"/>
        </w:rPr>
        <w:t>联系电话：</w:t>
      </w:r>
    </w:p>
    <w:p w14:paraId="4B50390A">
      <w:pPr>
        <w:pStyle w:val="4"/>
        <w:rPr>
          <w:sz w:val="30"/>
        </w:rPr>
      </w:pPr>
    </w:p>
    <w:p w14:paraId="50CACC42">
      <w:pPr>
        <w:spacing w:before="241" w:line="316" w:lineRule="auto"/>
        <w:ind w:left="120" w:right="6605"/>
        <w:rPr>
          <w:sz w:val="30"/>
        </w:rPr>
      </w:pPr>
      <w:r>
        <w:rPr>
          <w:sz w:val="30"/>
        </w:rPr>
        <w:t>丙方（学生</w:t>
      </w:r>
      <w:r>
        <w:rPr>
          <w:spacing w:val="-10"/>
          <w:sz w:val="30"/>
        </w:rPr>
        <w:t xml:space="preserve">）： </w:t>
      </w:r>
      <w:r>
        <w:rPr>
          <w:sz w:val="30"/>
        </w:rPr>
        <w:t>身份证号：</w:t>
      </w:r>
    </w:p>
    <w:p w14:paraId="3C4D2BF6">
      <w:pPr>
        <w:spacing w:line="316" w:lineRule="auto"/>
        <w:ind w:left="120" w:right="7205"/>
        <w:rPr>
          <w:sz w:val="30"/>
        </w:rPr>
      </w:pPr>
      <w:r>
        <w:rPr>
          <w:spacing w:val="-4"/>
          <w:sz w:val="30"/>
        </w:rPr>
        <w:t>家庭住址： 联系电话：</w:t>
      </w:r>
    </w:p>
    <w:p w14:paraId="63AF17E0">
      <w:pPr>
        <w:pStyle w:val="4"/>
        <w:rPr>
          <w:sz w:val="39"/>
        </w:rPr>
      </w:pPr>
    </w:p>
    <w:p w14:paraId="2F90AA98">
      <w:pPr>
        <w:spacing w:before="1" w:line="316" w:lineRule="auto"/>
        <w:ind w:left="120" w:right="4805"/>
        <w:rPr>
          <w:sz w:val="30"/>
        </w:rPr>
      </w:pPr>
      <w:r>
        <w:rPr>
          <w:sz w:val="30"/>
        </w:rPr>
        <w:t>丙方法定监护人（或家长</w:t>
      </w:r>
      <w:r>
        <w:rPr>
          <w:spacing w:val="-10"/>
          <w:sz w:val="30"/>
        </w:rPr>
        <w:t xml:space="preserve">）： </w:t>
      </w:r>
      <w:r>
        <w:rPr>
          <w:sz w:val="30"/>
        </w:rPr>
        <w:t>身份证号：</w:t>
      </w:r>
    </w:p>
    <w:p w14:paraId="7C765259">
      <w:pPr>
        <w:spacing w:line="314" w:lineRule="auto"/>
        <w:ind w:left="120" w:right="7205"/>
        <w:rPr>
          <w:sz w:val="30"/>
        </w:rPr>
      </w:pPr>
      <w:r>
        <w:rPr>
          <w:spacing w:val="-4"/>
          <w:sz w:val="30"/>
        </w:rPr>
        <w:t>家庭住址： 联系电话：</w:t>
      </w:r>
    </w:p>
    <w:p w14:paraId="324D1232">
      <w:pPr>
        <w:pStyle w:val="4"/>
        <w:rPr>
          <w:sz w:val="30"/>
        </w:rPr>
      </w:pPr>
    </w:p>
    <w:p w14:paraId="05B30754">
      <w:pPr>
        <w:pStyle w:val="4"/>
        <w:rPr>
          <w:sz w:val="30"/>
        </w:rPr>
      </w:pPr>
    </w:p>
    <w:p w14:paraId="511956A1">
      <w:pPr>
        <w:pStyle w:val="4"/>
        <w:spacing w:before="9"/>
        <w:rPr>
          <w:sz w:val="23"/>
        </w:rPr>
      </w:pPr>
    </w:p>
    <w:p w14:paraId="7BE7149F">
      <w:pPr>
        <w:pStyle w:val="4"/>
        <w:spacing w:line="292" w:lineRule="auto"/>
        <w:ind w:left="120" w:right="397" w:firstLine="559"/>
        <w:jc w:val="both"/>
      </w:pPr>
      <w:r>
        <w:rPr>
          <w:spacing w:val="-9"/>
        </w:rPr>
        <w:t>为加强对丙方的实习管理工作，保证丙方毕业实习质量，同时确</w:t>
      </w:r>
      <w:r>
        <w:rPr>
          <w:spacing w:val="-10"/>
        </w:rPr>
        <w:t>保甲方的教学工作的正常运行，甲、乙、丙三方经友好协商，</w:t>
      </w:r>
      <w:r>
        <w:rPr>
          <w:rFonts w:hint="eastAsia"/>
          <w:spacing w:val="-10"/>
          <w:lang w:val="en-US" w:eastAsia="zh-CN"/>
        </w:rPr>
        <w:t>就乙方学生（即本协议丙方）赴甲方进行实习实训事宜，</w:t>
      </w:r>
      <w:r>
        <w:rPr>
          <w:spacing w:val="-10"/>
        </w:rPr>
        <w:t>达成以</w:t>
      </w:r>
      <w:r>
        <w:rPr>
          <w:spacing w:val="-4"/>
        </w:rPr>
        <w:t>下协议：</w:t>
      </w:r>
    </w:p>
    <w:p w14:paraId="5595B1BA">
      <w:pPr>
        <w:spacing w:line="292" w:lineRule="auto"/>
        <w:jc w:val="both"/>
        <w:sectPr>
          <w:footerReference r:id="rId3" w:type="default"/>
          <w:type w:val="continuous"/>
          <w:pgSz w:w="11910" w:h="16840"/>
          <w:pgMar w:top="1320" w:right="1400" w:bottom="1640" w:left="1680" w:header="720" w:footer="1442" w:gutter="0"/>
          <w:pgNumType w:start="1"/>
          <w:cols w:space="720" w:num="1"/>
        </w:sectPr>
      </w:pPr>
    </w:p>
    <w:p w14:paraId="36B8C51F">
      <w:pPr>
        <w:pStyle w:val="4"/>
        <w:numPr>
          <w:ilvl w:val="0"/>
          <w:numId w:val="1"/>
        </w:numPr>
        <w:spacing w:before="35"/>
        <w:ind w:left="120"/>
        <w:jc w:val="both"/>
        <w:rPr>
          <w:rFonts w:hint="eastAsia"/>
          <w:lang w:val="en-US" w:eastAsia="zh-CN"/>
        </w:rPr>
      </w:pPr>
      <w:r>
        <w:rPr>
          <w:rFonts w:hint="eastAsia"/>
          <w:lang w:val="en-US" w:eastAsia="zh-CN"/>
        </w:rPr>
        <w:t>基本信息</w:t>
      </w:r>
    </w:p>
    <w:p w14:paraId="116C6778">
      <w:pPr>
        <w:pStyle w:val="4"/>
        <w:numPr>
          <w:ilvl w:val="-1"/>
          <w:numId w:val="0"/>
        </w:numPr>
        <w:spacing w:before="35"/>
        <w:ind w:left="0"/>
        <w:jc w:val="both"/>
        <w:rPr>
          <w:rFonts w:hint="eastAsia"/>
          <w:lang w:val="en-US" w:eastAsia="zh-CN"/>
        </w:rPr>
      </w:pPr>
    </w:p>
    <w:p w14:paraId="51BBDCB4">
      <w:pPr>
        <w:widowControl/>
        <w:adjustRightInd w:val="0"/>
        <w:snapToGrid w:val="0"/>
        <w:spacing w:line="312" w:lineRule="auto"/>
        <w:jc w:val="both"/>
        <w:rPr>
          <w:rFonts w:hint="eastAsia" w:ascii="宋体" w:eastAsia="宋体"/>
          <w:spacing w:val="-3"/>
          <w:sz w:val="28"/>
          <w:szCs w:val="22"/>
          <w:u w:val="none"/>
          <w:lang w:val="en-US" w:eastAsia="zh-CN"/>
        </w:rPr>
      </w:pPr>
      <w:r>
        <w:rPr>
          <w:rFonts w:hint="default" w:ascii="宋体"/>
          <w:spacing w:val="-3"/>
          <w:sz w:val="28"/>
          <w:szCs w:val="22"/>
        </w:rPr>
        <w:t>1.实习</w:t>
      </w:r>
      <w:r>
        <w:rPr>
          <w:rFonts w:hint="eastAsia"/>
          <w:spacing w:val="-3"/>
          <w:sz w:val="28"/>
          <w:szCs w:val="22"/>
          <w:lang w:val="en-US" w:eastAsia="zh-CN"/>
        </w:rPr>
        <w:t>模式</w:t>
      </w:r>
      <w:r>
        <w:rPr>
          <w:rFonts w:hint="default" w:ascii="宋体"/>
          <w:spacing w:val="-3"/>
          <w:sz w:val="28"/>
          <w:szCs w:val="22"/>
        </w:rPr>
        <w:t>：</w:t>
      </w:r>
      <w:r>
        <w:rPr>
          <w:rFonts w:hint="default" w:ascii="宋体"/>
          <w:spacing w:val="-3"/>
          <w:sz w:val="28"/>
          <w:szCs w:val="22"/>
          <w:u w:val="none"/>
        </w:rPr>
        <w:t xml:space="preserve"> </w:t>
      </w:r>
      <w:del w:id="0" w:author="慧姐姐" w:date="2025-03-20T14:28:19Z">
        <w:r>
          <w:rPr>
            <w:rFonts w:hint="default"/>
            <w:spacing w:val="-3"/>
            <w:sz w:val="28"/>
            <w:szCs w:val="22"/>
            <w:u w:val="none"/>
            <w:lang w:val="en-US" w:eastAsia="zh-CN"/>
          </w:rPr>
          <w:delText>跟岗</w:delText>
        </w:r>
      </w:del>
      <w:ins w:id="1" w:author="慧姐姐" w:date="2025-03-20T14:28:20Z">
        <w:r>
          <w:rPr>
            <w:rFonts w:hint="eastAsia"/>
            <w:spacing w:val="-3"/>
            <w:sz w:val="28"/>
            <w:szCs w:val="22"/>
            <w:u w:val="none"/>
            <w:lang w:val="en-US" w:eastAsia="zh-CN"/>
          </w:rPr>
          <w:t>岗位</w:t>
        </w:r>
      </w:ins>
      <w:r>
        <w:rPr>
          <w:rFonts w:hint="eastAsia"/>
          <w:spacing w:val="-3"/>
          <w:sz w:val="28"/>
          <w:szCs w:val="22"/>
          <w:u w:val="none"/>
          <w:lang w:val="en-US" w:eastAsia="zh-CN"/>
        </w:rPr>
        <w:t>实习。</w:t>
      </w:r>
    </w:p>
    <w:p w14:paraId="21D50C78">
      <w:pPr>
        <w:widowControl/>
        <w:adjustRightInd w:val="0"/>
        <w:snapToGrid w:val="0"/>
        <w:spacing w:line="312" w:lineRule="auto"/>
        <w:jc w:val="both"/>
        <w:rPr>
          <w:rFonts w:hint="eastAsia" w:ascii="宋体"/>
          <w:spacing w:val="-3"/>
          <w:sz w:val="28"/>
          <w:szCs w:val="22"/>
          <w:u w:val="none"/>
        </w:rPr>
      </w:pPr>
      <w:r>
        <w:rPr>
          <w:rFonts w:hint="eastAsia"/>
          <w:spacing w:val="-3"/>
          <w:sz w:val="28"/>
          <w:szCs w:val="22"/>
          <w:lang w:val="en-US" w:eastAsia="zh-CN"/>
        </w:rPr>
        <w:t>2</w:t>
      </w:r>
      <w:r>
        <w:rPr>
          <w:rFonts w:hint="default" w:ascii="宋体"/>
          <w:spacing w:val="-3"/>
          <w:sz w:val="28"/>
          <w:szCs w:val="22"/>
        </w:rPr>
        <w:t>.实习地点：</w:t>
      </w:r>
      <w:r>
        <w:rPr>
          <w:rFonts w:hint="eastAsia"/>
          <w:spacing w:val="-3"/>
          <w:sz w:val="28"/>
          <w:szCs w:val="22"/>
          <w:u w:val="none"/>
          <w:lang w:val="en-US" w:eastAsia="zh-CN"/>
        </w:rPr>
        <w:t>甲方医院内。</w:t>
      </w:r>
      <w:r>
        <w:rPr>
          <w:rFonts w:hint="default" w:ascii="宋体"/>
          <w:spacing w:val="-3"/>
          <w:sz w:val="28"/>
          <w:szCs w:val="22"/>
          <w:u w:val="none"/>
        </w:rPr>
        <w:t xml:space="preserve">  </w:t>
      </w:r>
    </w:p>
    <w:p w14:paraId="6CA9A2B5">
      <w:pPr>
        <w:widowControl/>
        <w:adjustRightInd w:val="0"/>
        <w:snapToGrid w:val="0"/>
        <w:spacing w:line="312" w:lineRule="auto"/>
        <w:jc w:val="both"/>
        <w:rPr>
          <w:rFonts w:hint="eastAsia" w:ascii="宋体"/>
          <w:spacing w:val="-3"/>
          <w:sz w:val="28"/>
          <w:szCs w:val="22"/>
          <w:u w:val="none"/>
        </w:rPr>
      </w:pPr>
      <w:r>
        <w:rPr>
          <w:rFonts w:hint="eastAsia"/>
          <w:spacing w:val="-3"/>
          <w:sz w:val="28"/>
          <w:szCs w:val="22"/>
          <w:lang w:val="en-US" w:eastAsia="zh-CN"/>
        </w:rPr>
        <w:t>3</w:t>
      </w:r>
      <w:r>
        <w:rPr>
          <w:rFonts w:hint="default" w:ascii="宋体"/>
          <w:spacing w:val="-3"/>
          <w:sz w:val="28"/>
          <w:szCs w:val="22"/>
        </w:rPr>
        <w:t>.实习</w:t>
      </w:r>
      <w:r>
        <w:rPr>
          <w:rFonts w:hint="eastAsia"/>
          <w:spacing w:val="-3"/>
          <w:sz w:val="28"/>
          <w:szCs w:val="22"/>
          <w:lang w:val="en-US" w:eastAsia="zh-CN"/>
        </w:rPr>
        <w:t>期限</w:t>
      </w:r>
      <w:r>
        <w:rPr>
          <w:rFonts w:hint="default" w:ascii="宋体"/>
          <w:spacing w:val="-3"/>
          <w:sz w:val="28"/>
          <w:szCs w:val="22"/>
        </w:rPr>
        <w:t>：</w:t>
      </w:r>
      <w:r>
        <w:rPr>
          <w:rFonts w:hint="default" w:ascii="宋体"/>
          <w:spacing w:val="-3"/>
          <w:sz w:val="28"/>
          <w:szCs w:val="22"/>
          <w:u w:val="none"/>
        </w:rPr>
        <w:t xml:space="preserve"> </w:t>
      </w:r>
      <w:r>
        <w:rPr>
          <w:rFonts w:hint="eastAsia" w:ascii="宋体"/>
          <w:spacing w:val="-3"/>
          <w:sz w:val="28"/>
          <w:szCs w:val="22"/>
          <w:u w:val="none"/>
        </w:rPr>
        <w:t xml:space="preserve">    </w:t>
      </w:r>
      <w:r>
        <w:rPr>
          <w:rFonts w:hint="default" w:ascii="宋体"/>
          <w:spacing w:val="-3"/>
          <w:sz w:val="28"/>
          <w:szCs w:val="22"/>
        </w:rPr>
        <w:t>年</w:t>
      </w:r>
      <w:r>
        <w:rPr>
          <w:rFonts w:hint="default" w:ascii="宋体"/>
          <w:spacing w:val="-3"/>
          <w:sz w:val="28"/>
          <w:szCs w:val="22"/>
          <w:u w:val="none"/>
        </w:rPr>
        <w:t xml:space="preserve"> </w:t>
      </w:r>
      <w:r>
        <w:rPr>
          <w:rFonts w:hint="eastAsia" w:ascii="宋体"/>
          <w:spacing w:val="-3"/>
          <w:sz w:val="28"/>
          <w:szCs w:val="22"/>
          <w:u w:val="none"/>
        </w:rPr>
        <w:t xml:space="preserve">   </w:t>
      </w:r>
      <w:r>
        <w:rPr>
          <w:rFonts w:hint="default" w:ascii="宋体"/>
          <w:spacing w:val="-3"/>
          <w:sz w:val="28"/>
          <w:szCs w:val="22"/>
        </w:rPr>
        <w:t>月</w:t>
      </w:r>
      <w:r>
        <w:rPr>
          <w:rFonts w:hint="eastAsia" w:ascii="宋体"/>
          <w:spacing w:val="-3"/>
          <w:sz w:val="28"/>
          <w:szCs w:val="22"/>
          <w:u w:val="none"/>
        </w:rPr>
        <w:t xml:space="preserve">    </w:t>
      </w:r>
      <w:bookmarkStart w:id="0" w:name="_GoBack"/>
      <w:bookmarkEnd w:id="0"/>
      <w:r>
        <w:rPr>
          <w:rFonts w:hint="default" w:ascii="宋体"/>
          <w:spacing w:val="-3"/>
          <w:sz w:val="28"/>
          <w:szCs w:val="22"/>
        </w:rPr>
        <w:t>日—</w:t>
      </w:r>
      <w:r>
        <w:rPr>
          <w:rFonts w:hint="eastAsia" w:ascii="宋体"/>
          <w:spacing w:val="-3"/>
          <w:sz w:val="28"/>
          <w:szCs w:val="22"/>
          <w:u w:val="none"/>
        </w:rPr>
        <w:t xml:space="preserve">     </w:t>
      </w:r>
      <w:r>
        <w:rPr>
          <w:rFonts w:hint="default" w:ascii="宋体"/>
          <w:spacing w:val="-3"/>
          <w:sz w:val="28"/>
          <w:szCs w:val="22"/>
        </w:rPr>
        <w:t>年</w:t>
      </w:r>
      <w:r>
        <w:rPr>
          <w:rFonts w:hint="default" w:ascii="宋体"/>
          <w:spacing w:val="-3"/>
          <w:sz w:val="28"/>
          <w:szCs w:val="22"/>
          <w:u w:val="none"/>
        </w:rPr>
        <w:t xml:space="preserve"> </w:t>
      </w:r>
      <w:r>
        <w:rPr>
          <w:rFonts w:hint="eastAsia" w:ascii="宋体"/>
          <w:spacing w:val="-3"/>
          <w:sz w:val="28"/>
          <w:szCs w:val="22"/>
          <w:u w:val="none"/>
        </w:rPr>
        <w:t xml:space="preserve">   </w:t>
      </w:r>
      <w:r>
        <w:rPr>
          <w:rFonts w:hint="default" w:ascii="宋体"/>
          <w:spacing w:val="-3"/>
          <w:sz w:val="28"/>
          <w:szCs w:val="22"/>
        </w:rPr>
        <w:t>月</w:t>
      </w:r>
      <w:r>
        <w:rPr>
          <w:rFonts w:hint="default" w:ascii="宋体"/>
          <w:spacing w:val="-3"/>
          <w:sz w:val="28"/>
          <w:szCs w:val="22"/>
          <w:u w:val="none"/>
        </w:rPr>
        <w:t xml:space="preserve"> </w:t>
      </w:r>
      <w:r>
        <w:rPr>
          <w:rFonts w:hint="eastAsia" w:ascii="宋体"/>
          <w:spacing w:val="-3"/>
          <w:sz w:val="28"/>
          <w:szCs w:val="22"/>
          <w:u w:val="none"/>
        </w:rPr>
        <w:t xml:space="preserve">   </w:t>
      </w:r>
      <w:r>
        <w:rPr>
          <w:rFonts w:hint="default" w:ascii="宋体"/>
          <w:spacing w:val="-3"/>
          <w:sz w:val="28"/>
          <w:szCs w:val="22"/>
        </w:rPr>
        <w:t>日</w:t>
      </w:r>
    </w:p>
    <w:p w14:paraId="46BCEA76">
      <w:pPr>
        <w:pStyle w:val="4"/>
        <w:numPr>
          <w:ilvl w:val="-1"/>
          <w:numId w:val="0"/>
        </w:numPr>
        <w:spacing w:before="35"/>
        <w:ind w:left="0"/>
        <w:jc w:val="both"/>
        <w:rPr>
          <w:rFonts w:hint="default"/>
          <w:lang w:val="en-US" w:eastAsia="zh-CN"/>
        </w:rPr>
      </w:pPr>
    </w:p>
    <w:p w14:paraId="0495683F">
      <w:pPr>
        <w:pStyle w:val="4"/>
        <w:numPr>
          <w:ilvl w:val="0"/>
          <w:numId w:val="1"/>
        </w:numPr>
        <w:spacing w:before="35"/>
        <w:ind w:left="120"/>
        <w:jc w:val="both"/>
      </w:pPr>
      <w:r>
        <w:t>甲方的责任、义务与权利</w:t>
      </w:r>
    </w:p>
    <w:p w14:paraId="4A0B4E5D">
      <w:pPr>
        <w:pStyle w:val="4"/>
        <w:spacing w:before="3"/>
        <w:jc w:val="both"/>
      </w:pPr>
    </w:p>
    <w:p w14:paraId="2C8B1273">
      <w:pPr>
        <w:pStyle w:val="8"/>
        <w:numPr>
          <w:ilvl w:val="0"/>
          <w:numId w:val="2"/>
        </w:numPr>
        <w:tabs>
          <w:tab w:val="left" w:pos="542"/>
        </w:tabs>
        <w:ind w:right="0"/>
        <w:jc w:val="both"/>
        <w:rPr>
          <w:sz w:val="28"/>
        </w:rPr>
      </w:pPr>
      <w:r>
        <w:rPr>
          <w:spacing w:val="-3"/>
          <w:sz w:val="28"/>
        </w:rPr>
        <w:t>甲方作为教学医院应具备培养相应医学人才的能力和条件。</w:t>
      </w:r>
    </w:p>
    <w:p w14:paraId="56111886">
      <w:pPr>
        <w:pStyle w:val="4"/>
        <w:spacing w:before="2"/>
        <w:jc w:val="both"/>
      </w:pPr>
    </w:p>
    <w:p w14:paraId="791DF661">
      <w:pPr>
        <w:pStyle w:val="8"/>
        <w:numPr>
          <w:ilvl w:val="0"/>
          <w:numId w:val="2"/>
        </w:numPr>
        <w:tabs>
          <w:tab w:val="left" w:pos="542"/>
        </w:tabs>
        <w:spacing w:line="292" w:lineRule="auto"/>
        <w:ind w:left="120" w:right="443" w:firstLine="0"/>
        <w:jc w:val="both"/>
        <w:rPr>
          <w:sz w:val="28"/>
        </w:rPr>
      </w:pPr>
      <w:r>
        <w:rPr>
          <w:spacing w:val="-3"/>
          <w:sz w:val="28"/>
        </w:rPr>
        <w:t>在丙方实习期间，甲方应设有专门教学部门和人员负责实习生业务学习及思想道德教育和考勤管理工作。</w:t>
      </w:r>
    </w:p>
    <w:p w14:paraId="08A6A967">
      <w:pPr>
        <w:pStyle w:val="4"/>
        <w:spacing w:before="2"/>
        <w:jc w:val="both"/>
        <w:rPr>
          <w:sz w:val="22"/>
        </w:rPr>
      </w:pPr>
    </w:p>
    <w:p w14:paraId="408E5103">
      <w:pPr>
        <w:pStyle w:val="8"/>
        <w:numPr>
          <w:ilvl w:val="0"/>
          <w:numId w:val="2"/>
        </w:numPr>
        <w:tabs>
          <w:tab w:val="left" w:pos="542"/>
        </w:tabs>
        <w:ind w:right="0"/>
        <w:jc w:val="both"/>
        <w:rPr>
          <w:sz w:val="28"/>
        </w:rPr>
      </w:pPr>
      <w:r>
        <w:rPr>
          <w:spacing w:val="-3"/>
          <w:sz w:val="28"/>
        </w:rPr>
        <w:t>指定具有相应专业技术职称的人员作为指导教师带教。</w:t>
      </w:r>
    </w:p>
    <w:p w14:paraId="68F1B25D">
      <w:pPr>
        <w:pStyle w:val="4"/>
        <w:spacing w:before="3"/>
        <w:jc w:val="both"/>
      </w:pPr>
    </w:p>
    <w:p w14:paraId="0539F888">
      <w:pPr>
        <w:pStyle w:val="8"/>
        <w:numPr>
          <w:ilvl w:val="0"/>
          <w:numId w:val="2"/>
        </w:numPr>
        <w:tabs>
          <w:tab w:val="left" w:pos="542"/>
        </w:tabs>
        <w:ind w:right="0"/>
        <w:jc w:val="both"/>
        <w:rPr>
          <w:sz w:val="28"/>
        </w:rPr>
      </w:pPr>
      <w:r>
        <w:rPr>
          <w:spacing w:val="-3"/>
          <w:sz w:val="28"/>
        </w:rPr>
        <w:t>根据实习大纲和甲方师资情况，完成丙方的实践教学任务。</w:t>
      </w:r>
    </w:p>
    <w:p w14:paraId="1A014F3D">
      <w:pPr>
        <w:pStyle w:val="4"/>
        <w:spacing w:before="2"/>
        <w:jc w:val="both"/>
      </w:pPr>
    </w:p>
    <w:p w14:paraId="297CE407">
      <w:pPr>
        <w:pStyle w:val="8"/>
        <w:numPr>
          <w:ilvl w:val="0"/>
          <w:numId w:val="2"/>
        </w:numPr>
        <w:tabs>
          <w:tab w:val="left" w:pos="542"/>
        </w:tabs>
        <w:spacing w:line="292" w:lineRule="auto"/>
        <w:ind w:left="120" w:right="443" w:firstLine="0"/>
        <w:jc w:val="both"/>
        <w:rPr>
          <w:sz w:val="28"/>
        </w:rPr>
      </w:pPr>
      <w:r>
        <w:rPr>
          <w:spacing w:val="-3"/>
          <w:sz w:val="28"/>
        </w:rPr>
        <w:t>根据实习大纲要求负责对丙方实习情况进行出科考试和评定，签署意见，以作为学校考核丙方实习效果的依据。</w:t>
      </w:r>
    </w:p>
    <w:p w14:paraId="4EFF06E4">
      <w:pPr>
        <w:pStyle w:val="4"/>
        <w:spacing w:before="2"/>
        <w:jc w:val="both"/>
        <w:rPr>
          <w:sz w:val="22"/>
        </w:rPr>
      </w:pPr>
    </w:p>
    <w:p w14:paraId="13DECC57">
      <w:pPr>
        <w:pStyle w:val="8"/>
        <w:numPr>
          <w:ilvl w:val="0"/>
          <w:numId w:val="2"/>
        </w:numPr>
        <w:tabs>
          <w:tab w:val="left" w:pos="542"/>
        </w:tabs>
        <w:spacing w:line="295" w:lineRule="auto"/>
        <w:ind w:left="120" w:right="443" w:firstLine="0"/>
        <w:jc w:val="both"/>
        <w:rPr>
          <w:sz w:val="28"/>
        </w:rPr>
      </w:pPr>
      <w:r>
        <w:rPr>
          <w:spacing w:val="-3"/>
          <w:sz w:val="28"/>
        </w:rPr>
        <w:t>甲方应在丙方实习过程中经常和乙方保持联系，协商解决实习过程中出现的问题。</w:t>
      </w:r>
      <w:r>
        <w:rPr>
          <w:rFonts w:hint="eastAsia"/>
          <w:spacing w:val="-3"/>
          <w:sz w:val="28"/>
        </w:rPr>
        <w:t>定期向</w:t>
      </w:r>
      <w:r>
        <w:rPr>
          <w:rFonts w:hint="eastAsia"/>
          <w:spacing w:val="-3"/>
          <w:sz w:val="28"/>
          <w:lang w:val="en-US" w:eastAsia="zh-CN"/>
        </w:rPr>
        <w:t>乙方</w:t>
      </w:r>
      <w:r>
        <w:rPr>
          <w:rFonts w:hint="eastAsia"/>
          <w:spacing w:val="-3"/>
          <w:sz w:val="28"/>
        </w:rPr>
        <w:t>通报丙方实习情况，遇重大问题或突发事件应立即通报</w:t>
      </w:r>
      <w:r>
        <w:rPr>
          <w:rFonts w:hint="eastAsia"/>
          <w:spacing w:val="-3"/>
          <w:sz w:val="28"/>
          <w:lang w:val="en-US" w:eastAsia="zh-CN"/>
        </w:rPr>
        <w:t>乙方</w:t>
      </w:r>
      <w:r>
        <w:rPr>
          <w:rFonts w:hint="eastAsia"/>
          <w:spacing w:val="-3"/>
          <w:sz w:val="28"/>
        </w:rPr>
        <w:t>，并按照应急预案及时处置。</w:t>
      </w:r>
    </w:p>
    <w:p w14:paraId="1AE86E55">
      <w:pPr>
        <w:pStyle w:val="4"/>
        <w:spacing w:before="10"/>
        <w:jc w:val="both"/>
        <w:rPr>
          <w:sz w:val="21"/>
        </w:rPr>
      </w:pPr>
    </w:p>
    <w:p w14:paraId="1206C274">
      <w:pPr>
        <w:pStyle w:val="8"/>
        <w:numPr>
          <w:ilvl w:val="0"/>
          <w:numId w:val="2"/>
        </w:numPr>
        <w:tabs>
          <w:tab w:val="left" w:pos="542"/>
        </w:tabs>
        <w:spacing w:line="292" w:lineRule="auto"/>
        <w:ind w:left="120" w:right="443" w:firstLine="0"/>
        <w:jc w:val="both"/>
        <w:rPr>
          <w:sz w:val="28"/>
        </w:rPr>
      </w:pPr>
      <w:r>
        <w:rPr>
          <w:spacing w:val="-3"/>
          <w:sz w:val="28"/>
        </w:rPr>
        <w:t>如乙方不履行实习协议，甲方有权随时终止协议，责令丙方终止实习，立即返校。</w:t>
      </w:r>
    </w:p>
    <w:p w14:paraId="56D191BB">
      <w:pPr>
        <w:pStyle w:val="4"/>
        <w:spacing w:before="2"/>
        <w:jc w:val="both"/>
        <w:rPr>
          <w:sz w:val="22"/>
        </w:rPr>
      </w:pPr>
    </w:p>
    <w:p w14:paraId="298396D2">
      <w:pPr>
        <w:pStyle w:val="8"/>
        <w:numPr>
          <w:ilvl w:val="0"/>
          <w:numId w:val="2"/>
        </w:numPr>
        <w:tabs>
          <w:tab w:val="left" w:pos="542"/>
        </w:tabs>
        <w:spacing w:line="292" w:lineRule="auto"/>
        <w:ind w:left="120" w:right="443" w:firstLine="0"/>
        <w:jc w:val="both"/>
        <w:rPr>
          <w:sz w:val="28"/>
        </w:rPr>
      </w:pPr>
      <w:r>
        <w:rPr>
          <w:spacing w:val="-3"/>
          <w:sz w:val="28"/>
        </w:rPr>
        <w:t>如丙方不遵守甲方相关规定，不服从甲方相关管理部门的管理， 屡教不改，甲方有权责令丙方终止在甲方的实习。</w:t>
      </w:r>
    </w:p>
    <w:p w14:paraId="3FA185B5">
      <w:pPr>
        <w:pStyle w:val="4"/>
        <w:spacing w:before="2"/>
        <w:jc w:val="both"/>
        <w:rPr>
          <w:sz w:val="22"/>
        </w:rPr>
      </w:pPr>
    </w:p>
    <w:p w14:paraId="3430C7A9">
      <w:pPr>
        <w:pStyle w:val="8"/>
        <w:numPr>
          <w:ilvl w:val="0"/>
          <w:numId w:val="2"/>
        </w:numPr>
        <w:tabs>
          <w:tab w:val="left" w:pos="540"/>
        </w:tabs>
        <w:spacing w:line="295" w:lineRule="auto"/>
        <w:ind w:left="120" w:firstLine="0"/>
        <w:jc w:val="both"/>
        <w:rPr>
          <w:sz w:val="28"/>
        </w:rPr>
      </w:pPr>
      <w:r>
        <w:rPr>
          <w:spacing w:val="-3"/>
          <w:sz w:val="28"/>
        </w:rPr>
        <w:t>甲方负责丙方在医院院区内</w:t>
      </w:r>
      <w:r>
        <w:rPr>
          <w:rFonts w:hint="eastAsia"/>
          <w:spacing w:val="-3"/>
          <w:sz w:val="28"/>
          <w:lang w:val="en-US" w:eastAsia="zh-CN"/>
        </w:rPr>
        <w:t>及与实习工作相关的</w:t>
      </w:r>
      <w:r>
        <w:rPr>
          <w:spacing w:val="-3"/>
          <w:sz w:val="28"/>
        </w:rPr>
        <w:t>的实习带教</w:t>
      </w:r>
      <w:r>
        <w:rPr>
          <w:rFonts w:hint="eastAsia"/>
          <w:spacing w:val="-3"/>
          <w:sz w:val="28"/>
          <w:lang w:val="en-US" w:eastAsia="zh-CN"/>
        </w:rPr>
        <w:t>及安全</w:t>
      </w:r>
      <w:r>
        <w:rPr>
          <w:spacing w:val="-3"/>
          <w:sz w:val="28"/>
        </w:rPr>
        <w:t>管理工作，丙方在甲方医</w:t>
      </w:r>
      <w:r>
        <w:rPr>
          <w:spacing w:val="-8"/>
          <w:sz w:val="28"/>
        </w:rPr>
        <w:t>院</w:t>
      </w:r>
      <w:r>
        <w:rPr>
          <w:rFonts w:hint="eastAsia"/>
          <w:spacing w:val="-8"/>
          <w:sz w:val="28"/>
          <w:lang w:val="en-US" w:eastAsia="zh-CN"/>
        </w:rPr>
        <w:t>及实习工作</w:t>
      </w:r>
      <w:r>
        <w:rPr>
          <w:spacing w:val="-8"/>
          <w:sz w:val="28"/>
        </w:rPr>
        <w:t>外的安全及其他管理工作由乙方及学生本人负责。丙方在甲方实习</w:t>
      </w:r>
      <w:r>
        <w:rPr>
          <w:spacing w:val="-7"/>
          <w:sz w:val="28"/>
        </w:rPr>
        <w:t>期间生病或发生其他非因甲方过错造成人身损害事故，责任由丙方</w:t>
      </w:r>
      <w:r>
        <w:rPr>
          <w:spacing w:val="-3"/>
          <w:sz w:val="28"/>
        </w:rPr>
        <w:t>自行承担，甲方不承担任何责任。</w:t>
      </w:r>
    </w:p>
    <w:p w14:paraId="1E4B8EAF">
      <w:pPr>
        <w:pStyle w:val="4"/>
        <w:spacing w:before="6"/>
        <w:rPr>
          <w:sz w:val="21"/>
        </w:rPr>
      </w:pPr>
    </w:p>
    <w:p w14:paraId="4C38E3F5">
      <w:pPr>
        <w:pStyle w:val="8"/>
        <w:numPr>
          <w:ilvl w:val="0"/>
          <w:numId w:val="2"/>
        </w:numPr>
        <w:tabs>
          <w:tab w:val="left" w:pos="543"/>
        </w:tabs>
        <w:spacing w:line="295" w:lineRule="auto"/>
        <w:ind w:left="120" w:right="303" w:firstLine="0"/>
        <w:jc w:val="both"/>
        <w:rPr>
          <w:spacing w:val="-3"/>
          <w:sz w:val="28"/>
        </w:rPr>
      </w:pPr>
      <w:r>
        <w:rPr>
          <w:spacing w:val="-3"/>
          <w:sz w:val="28"/>
        </w:rPr>
        <w:t>甲方收取实习费、住宿费等费用，实习费由乙方在丙方进入医院后三个月内一次性转入甲方指定账户。</w:t>
      </w:r>
      <w:r>
        <w:rPr>
          <w:rFonts w:hint="default"/>
          <w:spacing w:val="-3"/>
          <w:sz w:val="28"/>
          <w:lang w:val="en-US" w:eastAsia="zh-CN"/>
        </w:rPr>
        <w:t>住宿费、</w:t>
      </w:r>
      <w:r>
        <w:rPr>
          <w:spacing w:val="-3"/>
          <w:sz w:val="28"/>
        </w:rPr>
        <w:t>水电费</w:t>
      </w:r>
      <w:r>
        <w:rPr>
          <w:rFonts w:hint="default"/>
          <w:spacing w:val="-3"/>
          <w:sz w:val="28"/>
          <w:lang w:val="en-US" w:eastAsia="zh-CN"/>
        </w:rPr>
        <w:t>由丙方</w:t>
      </w:r>
      <w:r>
        <w:rPr>
          <w:spacing w:val="-3"/>
          <w:sz w:val="28"/>
        </w:rPr>
        <w:t>按实际</w:t>
      </w:r>
      <w:r>
        <w:rPr>
          <w:rFonts w:hint="default"/>
          <w:spacing w:val="-3"/>
          <w:sz w:val="28"/>
          <w:lang w:val="en-US" w:eastAsia="zh-CN"/>
        </w:rPr>
        <w:t>使用情况据实自行向甲方</w:t>
      </w:r>
      <w:r>
        <w:rPr>
          <w:spacing w:val="-3"/>
          <w:sz w:val="28"/>
        </w:rPr>
        <w:t>缴交。如逾期缴纳相应的费用，则由甲方有权责令丙方终止在甲方的实习， 并</w:t>
      </w:r>
      <w:r>
        <w:rPr>
          <w:rFonts w:hint="default"/>
          <w:spacing w:val="-3"/>
          <w:sz w:val="28"/>
          <w:lang w:val="en-US" w:eastAsia="zh-CN"/>
        </w:rPr>
        <w:t>上报乙方，</w:t>
      </w:r>
      <w:r>
        <w:rPr>
          <w:spacing w:val="-3"/>
          <w:sz w:val="28"/>
        </w:rPr>
        <w:t>要求</w:t>
      </w:r>
      <w:r>
        <w:rPr>
          <w:rFonts w:hint="default"/>
          <w:spacing w:val="-3"/>
          <w:sz w:val="28"/>
          <w:lang w:val="en-US" w:eastAsia="zh-CN"/>
        </w:rPr>
        <w:t>乙方督促丙方支付相应费用</w:t>
      </w:r>
      <w:r>
        <w:rPr>
          <w:spacing w:val="-3"/>
          <w:sz w:val="28"/>
        </w:rPr>
        <w:t>。</w:t>
      </w:r>
    </w:p>
    <w:p w14:paraId="20FCCDEC">
      <w:pPr>
        <w:pStyle w:val="8"/>
        <w:numPr>
          <w:ilvl w:val="0"/>
          <w:numId w:val="0"/>
        </w:numPr>
        <w:tabs>
          <w:tab w:val="left" w:pos="543"/>
        </w:tabs>
        <w:spacing w:line="295" w:lineRule="auto"/>
        <w:ind w:left="120" w:leftChars="0" w:right="303" w:rightChars="0"/>
        <w:jc w:val="both"/>
        <w:rPr>
          <w:spacing w:val="-3"/>
          <w:sz w:val="28"/>
        </w:rPr>
      </w:pPr>
    </w:p>
    <w:p w14:paraId="0E0D7471">
      <w:pPr>
        <w:pStyle w:val="8"/>
        <w:numPr>
          <w:ilvl w:val="0"/>
          <w:numId w:val="2"/>
        </w:numPr>
        <w:tabs>
          <w:tab w:val="left" w:pos="543"/>
        </w:tabs>
        <w:spacing w:before="35" w:line="292" w:lineRule="auto"/>
        <w:ind w:left="120" w:firstLine="0"/>
        <w:jc w:val="both"/>
        <w:rPr>
          <w:sz w:val="28"/>
        </w:rPr>
      </w:pPr>
      <w:r>
        <w:rPr>
          <w:spacing w:val="-3"/>
          <w:sz w:val="28"/>
        </w:rPr>
        <w:t>甲方</w:t>
      </w:r>
      <w:r>
        <w:rPr>
          <w:rFonts w:hint="eastAsia"/>
          <w:spacing w:val="-3"/>
          <w:sz w:val="28"/>
        </w:rPr>
        <w:t>按照本协议规定的时间和岗位为丙方提供实习机会，所安排的工作要符合法律规定且不损害丙方身心健康</w:t>
      </w:r>
      <w:r>
        <w:rPr>
          <w:rFonts w:hint="eastAsia"/>
          <w:spacing w:val="-3"/>
          <w:sz w:val="28"/>
          <w:lang w:eastAsia="zh-CN"/>
        </w:rPr>
        <w:t>。</w:t>
      </w:r>
      <w:r>
        <w:rPr>
          <w:rFonts w:hint="eastAsia"/>
          <w:spacing w:val="-3"/>
          <w:sz w:val="28"/>
          <w:lang w:val="en-US" w:eastAsia="zh-CN"/>
        </w:rPr>
        <w:t>同时</w:t>
      </w:r>
      <w:r>
        <w:rPr>
          <w:spacing w:val="-3"/>
          <w:sz w:val="28"/>
        </w:rPr>
        <w:t>可结合丙方所在实习岗位及轮转部门的实际情况，安排丙方随实习带教老师节假日值班和上夜班，并安排轮休，</w:t>
      </w:r>
      <w:r>
        <w:rPr>
          <w:rFonts w:hint="default"/>
          <w:spacing w:val="-3"/>
          <w:sz w:val="28"/>
          <w:lang w:val="en-US" w:eastAsia="zh-CN"/>
        </w:rPr>
        <w:t>但应</w:t>
      </w:r>
      <w:r>
        <w:rPr>
          <w:spacing w:val="-3"/>
          <w:sz w:val="28"/>
        </w:rPr>
        <w:t>切实保障丙方在岗位实习期间享有休息、休假的权利</w:t>
      </w:r>
      <w:r>
        <w:rPr>
          <w:rFonts w:hint="default"/>
          <w:spacing w:val="-3"/>
          <w:sz w:val="28"/>
          <w:lang w:eastAsia="zh-CN"/>
        </w:rPr>
        <w:t>、</w:t>
      </w:r>
      <w:r>
        <w:rPr>
          <w:rFonts w:hint="default" w:ascii="宋体"/>
          <w:spacing w:val="-3"/>
          <w:sz w:val="28"/>
          <w:szCs w:val="22"/>
        </w:rPr>
        <w:t>保护丙方的人格权等合法权益</w:t>
      </w:r>
      <w:r>
        <w:rPr>
          <w:spacing w:val="-3"/>
          <w:sz w:val="28"/>
        </w:rPr>
        <w:t>。</w:t>
      </w:r>
    </w:p>
    <w:p w14:paraId="036CBB8E">
      <w:pPr>
        <w:pStyle w:val="8"/>
        <w:numPr>
          <w:ilvl w:val="0"/>
          <w:numId w:val="0"/>
        </w:numPr>
        <w:tabs>
          <w:tab w:val="left" w:pos="543"/>
        </w:tabs>
        <w:spacing w:before="35" w:line="292" w:lineRule="auto"/>
        <w:ind w:left="120" w:leftChars="0" w:right="397" w:rightChars="0"/>
        <w:jc w:val="both"/>
        <w:rPr>
          <w:sz w:val="28"/>
        </w:rPr>
      </w:pPr>
    </w:p>
    <w:p w14:paraId="35D03C7D">
      <w:pPr>
        <w:pStyle w:val="8"/>
        <w:numPr>
          <w:ilvl w:val="0"/>
          <w:numId w:val="2"/>
        </w:numPr>
        <w:tabs>
          <w:tab w:val="left" w:pos="543"/>
        </w:tabs>
        <w:spacing w:before="35" w:line="292" w:lineRule="auto"/>
        <w:ind w:left="120" w:firstLine="0"/>
        <w:jc w:val="both"/>
        <w:rPr>
          <w:sz w:val="28"/>
        </w:rPr>
      </w:pPr>
      <w:r>
        <w:rPr>
          <w:rFonts w:hint="eastAsia"/>
          <w:sz w:val="28"/>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58A336B9">
      <w:pPr>
        <w:pStyle w:val="4"/>
        <w:spacing w:before="4"/>
        <w:jc w:val="both"/>
        <w:rPr>
          <w:sz w:val="22"/>
        </w:rPr>
      </w:pPr>
    </w:p>
    <w:p w14:paraId="095A8B7F">
      <w:pPr>
        <w:pStyle w:val="4"/>
        <w:numPr>
          <w:ilvl w:val="0"/>
          <w:numId w:val="1"/>
        </w:numPr>
        <w:spacing w:before="35"/>
        <w:ind w:left="120"/>
        <w:jc w:val="both"/>
      </w:pPr>
      <w:r>
        <w:rPr>
          <w:spacing w:val="0"/>
        </w:rPr>
        <w:t>乙方的责任、义务与权利</w:t>
      </w:r>
    </w:p>
    <w:p w14:paraId="248B09DC">
      <w:pPr>
        <w:pStyle w:val="4"/>
        <w:spacing w:before="2"/>
        <w:jc w:val="both"/>
      </w:pPr>
    </w:p>
    <w:p w14:paraId="5C1C020E">
      <w:pPr>
        <w:pStyle w:val="8"/>
        <w:numPr>
          <w:ilvl w:val="0"/>
          <w:numId w:val="3"/>
        </w:numPr>
        <w:tabs>
          <w:tab w:val="left" w:pos="542"/>
        </w:tabs>
        <w:spacing w:line="295" w:lineRule="auto"/>
        <w:ind w:right="119" w:firstLine="0"/>
        <w:jc w:val="both"/>
        <w:rPr>
          <w:sz w:val="28"/>
        </w:rPr>
      </w:pPr>
      <w:r>
        <w:rPr>
          <w:spacing w:val="-3"/>
          <w:sz w:val="28"/>
        </w:rPr>
        <w:t>乙方应在签署本协议书后一周内向甲方书面提供毕业实习大纲和</w:t>
      </w:r>
      <w:r>
        <w:rPr>
          <w:spacing w:val="-12"/>
          <w:sz w:val="28"/>
        </w:rPr>
        <w:t xml:space="preserve">毕业实习计划，实习计划应至少包含派往甲方的本届毕业实习生人数、名单、专业、实习时间。如有特殊说明或要求，包括学生身心健康情 </w:t>
      </w:r>
      <w:r>
        <w:rPr>
          <w:spacing w:val="-5"/>
          <w:sz w:val="28"/>
        </w:rPr>
        <w:t>况，应另附相关书面材料告知甲方。</w:t>
      </w:r>
    </w:p>
    <w:p w14:paraId="6CE79972">
      <w:pPr>
        <w:pStyle w:val="4"/>
        <w:spacing w:before="6"/>
        <w:jc w:val="both"/>
        <w:rPr>
          <w:sz w:val="21"/>
        </w:rPr>
      </w:pPr>
    </w:p>
    <w:p w14:paraId="469090F4">
      <w:pPr>
        <w:pStyle w:val="8"/>
        <w:numPr>
          <w:ilvl w:val="0"/>
          <w:numId w:val="3"/>
        </w:numPr>
        <w:tabs>
          <w:tab w:val="left" w:pos="542"/>
        </w:tabs>
        <w:spacing w:line="295" w:lineRule="auto"/>
        <w:ind w:right="258" w:firstLine="0"/>
        <w:jc w:val="both"/>
        <w:rPr>
          <w:sz w:val="28"/>
        </w:rPr>
      </w:pPr>
      <w:r>
        <w:rPr>
          <w:spacing w:val="-3"/>
          <w:sz w:val="28"/>
        </w:rPr>
        <w:t>乙方应在丙方实习期间经常和甲方保持联系，协调解决实习过程</w:t>
      </w:r>
      <w:r>
        <w:rPr>
          <w:spacing w:val="-12"/>
          <w:sz w:val="28"/>
        </w:rPr>
        <w:t>中出现的问题。为保证实习工作顺利完成，应在实习期间委派相关老</w:t>
      </w:r>
      <w:r>
        <w:rPr>
          <w:spacing w:val="-5"/>
          <w:sz w:val="28"/>
        </w:rPr>
        <w:t xml:space="preserve">师前往甲方单位巡查至少 </w:t>
      </w:r>
      <w:r>
        <w:rPr>
          <w:sz w:val="28"/>
        </w:rPr>
        <w:t>1-2</w:t>
      </w:r>
      <w:r>
        <w:rPr>
          <w:spacing w:val="-3"/>
          <w:sz w:val="28"/>
        </w:rPr>
        <w:t xml:space="preserve"> 次，以加强实习生管理，考核实习生</w:t>
      </w:r>
      <w:r>
        <w:rPr>
          <w:spacing w:val="-19"/>
          <w:sz w:val="28"/>
        </w:rPr>
        <w:t>实习情况，并向甲方单位了解实习生实习情况，向甲方反馈巡查意见。</w:t>
      </w:r>
    </w:p>
    <w:p w14:paraId="62F565E9">
      <w:pPr>
        <w:pStyle w:val="4"/>
        <w:spacing w:before="6"/>
        <w:jc w:val="both"/>
        <w:rPr>
          <w:sz w:val="21"/>
        </w:rPr>
      </w:pPr>
    </w:p>
    <w:p w14:paraId="4B451CC6">
      <w:pPr>
        <w:pStyle w:val="8"/>
        <w:numPr>
          <w:ilvl w:val="0"/>
          <w:numId w:val="3"/>
        </w:numPr>
        <w:tabs>
          <w:tab w:val="left" w:pos="542"/>
        </w:tabs>
        <w:spacing w:line="295" w:lineRule="auto"/>
        <w:ind w:firstLine="0"/>
        <w:jc w:val="both"/>
        <w:rPr>
          <w:sz w:val="28"/>
        </w:rPr>
      </w:pPr>
      <w:r>
        <w:rPr>
          <w:spacing w:val="-3"/>
          <w:sz w:val="28"/>
        </w:rPr>
        <w:t>丙方实习期间的实习费用由乙方以对公转账的方式，按照</w:t>
      </w:r>
      <w:r>
        <w:rPr>
          <w:sz w:val="28"/>
          <w:u w:val="single"/>
        </w:rPr>
        <w:t xml:space="preserve">  </w:t>
      </w:r>
      <w:r>
        <w:rPr>
          <w:spacing w:val="3"/>
          <w:sz w:val="28"/>
          <w:u w:val="single"/>
        </w:rPr>
        <w:t xml:space="preserve"> </w:t>
      </w:r>
      <w:r>
        <w:rPr>
          <w:spacing w:val="3"/>
          <w:sz w:val="28"/>
        </w:rPr>
        <w:t>元</w:t>
      </w:r>
      <w:r>
        <w:rPr>
          <w:spacing w:val="-7"/>
          <w:sz w:val="28"/>
        </w:rPr>
        <w:t>每人每月</w:t>
      </w:r>
      <w:r>
        <w:rPr>
          <w:spacing w:val="-3"/>
          <w:sz w:val="28"/>
        </w:rPr>
        <w:t>（</w:t>
      </w:r>
      <w:r>
        <w:rPr>
          <w:sz w:val="28"/>
        </w:rPr>
        <w:t>含税</w:t>
      </w:r>
      <w:r>
        <w:rPr>
          <w:spacing w:val="-25"/>
          <w:sz w:val="28"/>
        </w:rPr>
        <w:t>）</w:t>
      </w:r>
      <w:r>
        <w:rPr>
          <w:spacing w:val="-9"/>
          <w:sz w:val="28"/>
        </w:rPr>
        <w:t>的标准，一次性支付至乙方指定账户。由于学生个</w:t>
      </w:r>
      <w:r>
        <w:rPr>
          <w:spacing w:val="-3"/>
          <w:sz w:val="28"/>
        </w:rPr>
        <w:t>人问题造成中途终止实习的情况，甲方不予退费处理。</w:t>
      </w:r>
    </w:p>
    <w:p w14:paraId="59E9BAAC">
      <w:pPr>
        <w:pStyle w:val="4"/>
        <w:spacing w:before="8"/>
        <w:jc w:val="both"/>
        <w:rPr>
          <w:sz w:val="21"/>
        </w:rPr>
      </w:pPr>
    </w:p>
    <w:p w14:paraId="1306CA20">
      <w:pPr>
        <w:pStyle w:val="8"/>
        <w:numPr>
          <w:ilvl w:val="0"/>
          <w:numId w:val="3"/>
        </w:numPr>
        <w:tabs>
          <w:tab w:val="left" w:pos="542"/>
        </w:tabs>
        <w:ind w:left="541" w:right="0"/>
        <w:jc w:val="both"/>
        <w:rPr>
          <w:sz w:val="28"/>
        </w:rPr>
      </w:pPr>
      <w:r>
        <w:rPr>
          <w:spacing w:val="-3"/>
          <w:sz w:val="28"/>
        </w:rPr>
        <w:t>乙方应在派遣丙方到甲方前须向丙方告知甲方的以下要求：</w:t>
      </w:r>
    </w:p>
    <w:p w14:paraId="7E3DFD82">
      <w:pPr>
        <w:pStyle w:val="4"/>
        <w:spacing w:before="3"/>
        <w:jc w:val="both"/>
      </w:pPr>
    </w:p>
    <w:p w14:paraId="726CEE77">
      <w:pPr>
        <w:pStyle w:val="4"/>
        <w:spacing w:line="292" w:lineRule="auto"/>
        <w:ind w:left="120" w:right="443"/>
        <w:jc w:val="both"/>
      </w:pPr>
      <w:r>
        <w:t>① 丙方需按照毕业实习大纲的要求，完成实习任务、填写毕业实习手册，并按时参加乙方及甲方组织的各种考核。</w:t>
      </w:r>
    </w:p>
    <w:p w14:paraId="5E598556">
      <w:pPr>
        <w:pStyle w:val="4"/>
        <w:spacing w:before="1"/>
        <w:jc w:val="both"/>
        <w:rPr>
          <w:sz w:val="22"/>
        </w:rPr>
      </w:pPr>
    </w:p>
    <w:p w14:paraId="5C171C13">
      <w:pPr>
        <w:pStyle w:val="4"/>
        <w:spacing w:before="1" w:line="295" w:lineRule="auto"/>
        <w:ind w:left="120" w:right="397"/>
        <w:jc w:val="both"/>
      </w:pPr>
      <w:r>
        <w:rPr>
          <w:spacing w:val="-3"/>
        </w:rPr>
        <w:t>② 丙方在实习期间，应严格遵守甲方的各项规章制度，服从甲方相</w:t>
      </w:r>
      <w:r>
        <w:rPr>
          <w:spacing w:val="-10"/>
        </w:rPr>
        <w:t>关部门的管理，避免出现责任事故，如实习过程中出现责任事故，由</w:t>
      </w:r>
      <w:r>
        <w:rPr>
          <w:spacing w:val="-4"/>
        </w:rPr>
        <w:t>丙方个人承担责任，丙方损坏器械，应照价赔偿。</w:t>
      </w:r>
    </w:p>
    <w:p w14:paraId="66761374">
      <w:pPr>
        <w:pStyle w:val="4"/>
        <w:spacing w:before="7"/>
        <w:jc w:val="both"/>
        <w:rPr>
          <w:sz w:val="21"/>
        </w:rPr>
      </w:pPr>
    </w:p>
    <w:p w14:paraId="3171F16D">
      <w:pPr>
        <w:pStyle w:val="4"/>
        <w:spacing w:before="1" w:line="292" w:lineRule="auto"/>
        <w:ind w:left="120" w:right="303"/>
        <w:jc w:val="both"/>
      </w:pPr>
      <w:r>
        <w:t>③ 由于丙方本人原因未能完成实习计划，因此影响实习生学位证书和毕业证书的取得，由实习生个人承担责任，甲方不承担任何责任。</w:t>
      </w:r>
    </w:p>
    <w:p w14:paraId="06A314E2">
      <w:pPr>
        <w:pStyle w:val="4"/>
        <w:spacing w:before="35" w:line="292" w:lineRule="auto"/>
        <w:ind w:left="120" w:right="397"/>
        <w:jc w:val="both"/>
        <w:rPr>
          <w:spacing w:val="-3"/>
        </w:rPr>
      </w:pPr>
    </w:p>
    <w:p w14:paraId="4A72428E">
      <w:pPr>
        <w:pStyle w:val="4"/>
        <w:spacing w:before="35" w:line="292" w:lineRule="auto"/>
        <w:ind w:left="120" w:right="397"/>
        <w:jc w:val="both"/>
      </w:pPr>
      <w:r>
        <w:rPr>
          <w:spacing w:val="-3"/>
        </w:rPr>
        <w:t>④ 丙方有重大身体或心理健康问题，应出示专科诊治证明，并主动</w:t>
      </w:r>
      <w:r>
        <w:rPr>
          <w:spacing w:val="-12"/>
        </w:rPr>
        <w:t>向甲方告知，甲方有权根据情况自行决定是否接收该名实习生在医院</w:t>
      </w:r>
      <w:r>
        <w:rPr>
          <w:spacing w:val="-6"/>
        </w:rPr>
        <w:t>实习。</w:t>
      </w:r>
    </w:p>
    <w:p w14:paraId="797BFCC7">
      <w:pPr>
        <w:pStyle w:val="4"/>
        <w:spacing w:before="4"/>
        <w:jc w:val="both"/>
        <w:rPr>
          <w:sz w:val="22"/>
        </w:rPr>
      </w:pPr>
    </w:p>
    <w:p w14:paraId="0B564DFB">
      <w:pPr>
        <w:pStyle w:val="4"/>
        <w:spacing w:line="295" w:lineRule="auto"/>
        <w:ind w:left="120" w:right="443"/>
        <w:jc w:val="both"/>
      </w:pPr>
      <w:r>
        <w:t>⑤ 住宿费按甲方规定收取，水电费收取标准按甲方规定和使用情况收取，由丙方按实际缴交。</w:t>
      </w:r>
    </w:p>
    <w:p w14:paraId="7012ACC8">
      <w:pPr>
        <w:pStyle w:val="4"/>
        <w:spacing w:before="10"/>
        <w:jc w:val="both"/>
        <w:rPr>
          <w:sz w:val="21"/>
        </w:rPr>
      </w:pPr>
    </w:p>
    <w:p w14:paraId="3280C047">
      <w:pPr>
        <w:pStyle w:val="8"/>
        <w:numPr>
          <w:ilvl w:val="0"/>
          <w:numId w:val="3"/>
        </w:numPr>
        <w:tabs>
          <w:tab w:val="left" w:pos="404"/>
        </w:tabs>
        <w:spacing w:line="292" w:lineRule="auto"/>
        <w:ind w:firstLine="0"/>
        <w:jc w:val="both"/>
        <w:rPr>
          <w:sz w:val="28"/>
        </w:rPr>
      </w:pPr>
      <w:r>
        <w:rPr>
          <w:spacing w:val="-7"/>
          <w:sz w:val="28"/>
        </w:rPr>
        <w:t>乙方提供的实习生的生源质量应当符合甲方的要求，以经过甲方审</w:t>
      </w:r>
      <w:r>
        <w:rPr>
          <w:spacing w:val="-3"/>
          <w:sz w:val="28"/>
        </w:rPr>
        <w:t>核后的实习生名单为准。</w:t>
      </w:r>
    </w:p>
    <w:p w14:paraId="5A2EEF79">
      <w:pPr>
        <w:pStyle w:val="4"/>
        <w:spacing w:before="2"/>
        <w:jc w:val="both"/>
        <w:rPr>
          <w:sz w:val="22"/>
        </w:rPr>
      </w:pPr>
    </w:p>
    <w:p w14:paraId="72903577">
      <w:pPr>
        <w:pStyle w:val="4"/>
        <w:tabs>
          <w:tab w:val="left" w:pos="5788"/>
        </w:tabs>
        <w:spacing w:before="70"/>
        <w:ind w:left="120"/>
        <w:jc w:val="both"/>
        <w:rPr>
          <w:rFonts w:ascii="Times New Roman"/>
          <w:sz w:val="26"/>
        </w:rPr>
      </w:pPr>
    </w:p>
    <w:p w14:paraId="05B99F55">
      <w:pPr>
        <w:pStyle w:val="4"/>
        <w:numPr>
          <w:ilvl w:val="0"/>
          <w:numId w:val="1"/>
        </w:numPr>
        <w:spacing w:before="35"/>
        <w:ind w:left="120"/>
        <w:jc w:val="both"/>
      </w:pPr>
      <w:r>
        <w:t>丙方的权利与义务</w:t>
      </w:r>
    </w:p>
    <w:p w14:paraId="6739342A">
      <w:pPr>
        <w:pStyle w:val="4"/>
        <w:spacing w:before="2"/>
        <w:jc w:val="both"/>
      </w:pPr>
    </w:p>
    <w:p w14:paraId="23AC4522">
      <w:pPr>
        <w:pStyle w:val="8"/>
        <w:numPr>
          <w:ilvl w:val="0"/>
          <w:numId w:val="4"/>
        </w:numPr>
        <w:tabs>
          <w:tab w:val="left" w:pos="404"/>
        </w:tabs>
        <w:spacing w:line="295" w:lineRule="auto"/>
        <w:ind w:right="303" w:firstLine="0"/>
        <w:jc w:val="both"/>
        <w:rPr>
          <w:sz w:val="28"/>
        </w:rPr>
      </w:pPr>
      <w:r>
        <w:rPr>
          <w:spacing w:val="-11"/>
          <w:sz w:val="28"/>
        </w:rPr>
        <w:t>遵守国家法律法规，恪守甲乙双方安全、生产、纪律等各项管理规</w:t>
      </w:r>
      <w:r>
        <w:rPr>
          <w:spacing w:val="-12"/>
          <w:sz w:val="28"/>
        </w:rPr>
        <w:t>定，提高自我保护意识，注重人身、财物及交通安全，保护好个人信</w:t>
      </w:r>
      <w:r>
        <w:rPr>
          <w:spacing w:val="-3"/>
          <w:sz w:val="28"/>
        </w:rPr>
        <w:t xml:space="preserve">息，预防网络、电话、传销等诈骗。严禁涉黄、涉赌、涉毒、酗酒， </w:t>
      </w:r>
      <w:r>
        <w:rPr>
          <w:spacing w:val="-8"/>
          <w:sz w:val="28"/>
        </w:rPr>
        <w:t>严禁到违禁水域游泳或参与等其他危险活动，严禁乘坐非法营运车辆等。</w:t>
      </w:r>
    </w:p>
    <w:p w14:paraId="04878FEF">
      <w:pPr>
        <w:pStyle w:val="4"/>
        <w:spacing w:before="6"/>
        <w:jc w:val="both"/>
        <w:rPr>
          <w:sz w:val="21"/>
        </w:rPr>
      </w:pPr>
    </w:p>
    <w:p w14:paraId="7A09DCD5">
      <w:pPr>
        <w:pStyle w:val="8"/>
        <w:numPr>
          <w:ilvl w:val="0"/>
          <w:numId w:val="4"/>
        </w:numPr>
        <w:tabs>
          <w:tab w:val="left" w:pos="404"/>
        </w:tabs>
        <w:spacing w:line="295" w:lineRule="auto"/>
        <w:ind w:right="303" w:firstLine="0"/>
        <w:jc w:val="both"/>
        <w:rPr>
          <w:sz w:val="28"/>
        </w:rPr>
      </w:pPr>
      <w:r>
        <w:rPr>
          <w:spacing w:val="-3"/>
          <w:sz w:val="28"/>
        </w:rPr>
        <w:t xml:space="preserve">遵守甲乙双方的实习要求、规章制度、实习纪律及实习三方协议， </w:t>
      </w:r>
      <w:r>
        <w:rPr>
          <w:spacing w:val="-10"/>
          <w:sz w:val="28"/>
        </w:rPr>
        <w:t>认真实习，完成实习方案规定的实习任务，撰写实习日志，并在实习</w:t>
      </w:r>
      <w:r>
        <w:rPr>
          <w:spacing w:val="-11"/>
          <w:sz w:val="28"/>
        </w:rPr>
        <w:t>结束时提交实习报告；不得擅自离岗、消极怠工、无故拒绝实习，不</w:t>
      </w:r>
      <w:r>
        <w:rPr>
          <w:spacing w:val="-5"/>
          <w:sz w:val="28"/>
        </w:rPr>
        <w:t>得擅自离开实习单位。</w:t>
      </w:r>
    </w:p>
    <w:p w14:paraId="7A83FDBA">
      <w:pPr>
        <w:pStyle w:val="8"/>
        <w:numPr>
          <w:ilvl w:val="0"/>
          <w:numId w:val="0"/>
        </w:numPr>
        <w:tabs>
          <w:tab w:val="left" w:pos="404"/>
        </w:tabs>
        <w:spacing w:line="295" w:lineRule="auto"/>
        <w:ind w:left="120" w:leftChars="0" w:right="303" w:rightChars="0"/>
        <w:jc w:val="both"/>
        <w:rPr>
          <w:sz w:val="28"/>
        </w:rPr>
      </w:pPr>
    </w:p>
    <w:p w14:paraId="4FF9E395">
      <w:pPr>
        <w:pStyle w:val="8"/>
        <w:numPr>
          <w:ilvl w:val="0"/>
          <w:numId w:val="4"/>
        </w:numPr>
        <w:tabs>
          <w:tab w:val="left" w:pos="404"/>
        </w:tabs>
        <w:spacing w:line="295" w:lineRule="auto"/>
        <w:ind w:right="303" w:firstLine="0"/>
        <w:jc w:val="both"/>
        <w:rPr>
          <w:sz w:val="28"/>
        </w:rPr>
      </w:pPr>
      <w:r>
        <w:rPr>
          <w:spacing w:val="-10"/>
          <w:sz w:val="28"/>
        </w:rPr>
        <w:t>若违反规章制度、实习纪律以及实习三方协议，应接受相应的纪律</w:t>
      </w:r>
      <w:r>
        <w:rPr>
          <w:spacing w:val="-4"/>
          <w:sz w:val="28"/>
        </w:rPr>
        <w:t>处分；给甲方造成财产损失的，依法承担相应责任。</w:t>
      </w:r>
    </w:p>
    <w:p w14:paraId="56F01091">
      <w:pPr>
        <w:pStyle w:val="4"/>
        <w:spacing w:before="2"/>
        <w:jc w:val="both"/>
        <w:rPr>
          <w:sz w:val="22"/>
        </w:rPr>
      </w:pPr>
    </w:p>
    <w:p w14:paraId="3AF4F687">
      <w:pPr>
        <w:pStyle w:val="8"/>
        <w:numPr>
          <w:ilvl w:val="0"/>
          <w:numId w:val="4"/>
        </w:numPr>
        <w:tabs>
          <w:tab w:val="left" w:pos="404"/>
        </w:tabs>
        <w:spacing w:line="292" w:lineRule="auto"/>
        <w:ind w:right="303" w:firstLine="0"/>
        <w:jc w:val="both"/>
        <w:rPr>
          <w:sz w:val="28"/>
        </w:rPr>
      </w:pPr>
      <w:r>
        <w:rPr>
          <w:spacing w:val="-3"/>
          <w:sz w:val="28"/>
        </w:rPr>
        <w:t>在签订本协议时，丙方应将实习情况告知法定监护人</w:t>
      </w:r>
      <w:r>
        <w:rPr>
          <w:sz w:val="28"/>
        </w:rPr>
        <w:t>（</w:t>
      </w:r>
      <w:r>
        <w:rPr>
          <w:spacing w:val="-2"/>
          <w:sz w:val="28"/>
        </w:rPr>
        <w:t>或家长</w:t>
      </w:r>
      <w:r>
        <w:rPr>
          <w:sz w:val="28"/>
        </w:rPr>
        <w:t xml:space="preserve">）， </w:t>
      </w:r>
      <w:r>
        <w:rPr>
          <w:spacing w:val="-3"/>
          <w:sz w:val="28"/>
        </w:rPr>
        <w:t>并取得法定监护人</w:t>
      </w:r>
      <w:r>
        <w:rPr>
          <w:sz w:val="28"/>
        </w:rPr>
        <w:t>（</w:t>
      </w:r>
      <w:r>
        <w:rPr>
          <w:spacing w:val="-2"/>
          <w:sz w:val="28"/>
        </w:rPr>
        <w:t>或家长</w:t>
      </w:r>
      <w:r>
        <w:rPr>
          <w:sz w:val="28"/>
        </w:rPr>
        <w:t>）</w:t>
      </w:r>
      <w:r>
        <w:rPr>
          <w:spacing w:val="-3"/>
          <w:sz w:val="28"/>
        </w:rPr>
        <w:t>签字的知情同意书作为本协议的附件。</w:t>
      </w:r>
    </w:p>
    <w:p w14:paraId="58654086">
      <w:pPr>
        <w:pStyle w:val="4"/>
        <w:spacing w:before="2"/>
        <w:jc w:val="both"/>
        <w:rPr>
          <w:sz w:val="22"/>
        </w:rPr>
      </w:pPr>
    </w:p>
    <w:p w14:paraId="65478164">
      <w:pPr>
        <w:pStyle w:val="8"/>
        <w:numPr>
          <w:ilvl w:val="0"/>
          <w:numId w:val="4"/>
        </w:numPr>
        <w:tabs>
          <w:tab w:val="left" w:pos="404"/>
        </w:tabs>
        <w:spacing w:line="295" w:lineRule="auto"/>
        <w:ind w:firstLine="0"/>
        <w:jc w:val="both"/>
        <w:rPr>
          <w:sz w:val="28"/>
        </w:rPr>
      </w:pPr>
      <w:r>
        <w:rPr>
          <w:spacing w:val="-9"/>
          <w:sz w:val="28"/>
        </w:rPr>
        <w:t>如不在统一安排的宿舍住宿，须向甲乙双方提出书面申请，经丙方</w:t>
      </w:r>
      <w:r>
        <w:rPr>
          <w:spacing w:val="-3"/>
          <w:sz w:val="28"/>
        </w:rPr>
        <w:t>法定监护人</w:t>
      </w:r>
      <w:r>
        <w:rPr>
          <w:sz w:val="28"/>
        </w:rPr>
        <w:t>（</w:t>
      </w:r>
      <w:r>
        <w:rPr>
          <w:spacing w:val="-2"/>
          <w:sz w:val="28"/>
        </w:rPr>
        <w:t>或家长</w:t>
      </w:r>
      <w:r>
        <w:rPr>
          <w:sz w:val="28"/>
        </w:rPr>
        <w:t>）</w:t>
      </w:r>
      <w:r>
        <w:rPr>
          <w:spacing w:val="-3"/>
          <w:sz w:val="28"/>
        </w:rPr>
        <w:t>签字同意，甲乙双方备案后方可办理。</w:t>
      </w:r>
    </w:p>
    <w:p w14:paraId="4E205E2D">
      <w:pPr>
        <w:pStyle w:val="4"/>
        <w:spacing w:before="10"/>
        <w:jc w:val="both"/>
        <w:rPr>
          <w:sz w:val="21"/>
        </w:rPr>
      </w:pPr>
    </w:p>
    <w:p w14:paraId="4612D5CD">
      <w:pPr>
        <w:pStyle w:val="8"/>
        <w:numPr>
          <w:ilvl w:val="0"/>
          <w:numId w:val="4"/>
        </w:numPr>
        <w:tabs>
          <w:tab w:val="left" w:pos="404"/>
        </w:tabs>
        <w:spacing w:line="292" w:lineRule="auto"/>
        <w:ind w:right="258" w:firstLine="0"/>
        <w:jc w:val="both"/>
        <w:rPr>
          <w:sz w:val="28"/>
        </w:rPr>
      </w:pPr>
      <w:r>
        <w:rPr>
          <w:spacing w:val="-10"/>
          <w:sz w:val="28"/>
        </w:rPr>
        <w:t>实习期间，丙方因特殊情况确需中途离开或终止实习的，应提前七</w:t>
      </w:r>
      <w:r>
        <w:rPr>
          <w:spacing w:val="-14"/>
          <w:sz w:val="28"/>
        </w:rPr>
        <w:t>日向甲乙双方提出申请，并提供法定监护人</w:t>
      </w:r>
      <w:r>
        <w:rPr>
          <w:spacing w:val="-3"/>
          <w:sz w:val="28"/>
        </w:rPr>
        <w:t>（</w:t>
      </w:r>
      <w:r>
        <w:rPr>
          <w:spacing w:val="-2"/>
          <w:sz w:val="28"/>
        </w:rPr>
        <w:t>或家长</w:t>
      </w:r>
      <w:r>
        <w:rPr>
          <w:spacing w:val="-80"/>
          <w:sz w:val="28"/>
        </w:rPr>
        <w:t>）</w:t>
      </w:r>
      <w:r>
        <w:rPr>
          <w:spacing w:val="-3"/>
          <w:sz w:val="28"/>
        </w:rPr>
        <w:t>书面同意材料， 经甲乙双方同意，并办妥离岗相关手续后方可离开。</w:t>
      </w:r>
    </w:p>
    <w:p w14:paraId="2CAF87D4">
      <w:pPr>
        <w:pStyle w:val="4"/>
        <w:spacing w:before="4"/>
        <w:jc w:val="both"/>
        <w:rPr>
          <w:sz w:val="22"/>
        </w:rPr>
      </w:pPr>
    </w:p>
    <w:p w14:paraId="181C6B44">
      <w:pPr>
        <w:pStyle w:val="8"/>
        <w:numPr>
          <w:ilvl w:val="0"/>
          <w:numId w:val="4"/>
        </w:numPr>
        <w:tabs>
          <w:tab w:val="left" w:pos="404"/>
        </w:tabs>
        <w:spacing w:line="295" w:lineRule="auto"/>
        <w:ind w:right="303" w:firstLine="0"/>
        <w:jc w:val="both"/>
        <w:rPr>
          <w:sz w:val="28"/>
        </w:rPr>
      </w:pPr>
      <w:r>
        <w:rPr>
          <w:spacing w:val="-3"/>
          <w:sz w:val="28"/>
        </w:rPr>
        <w:t>严格按照甲方安全规程和操作规范开展工作，爱护甲方设施器械， 有安全风险的操作必须在甲方专门人员指导下进行。</w:t>
      </w:r>
    </w:p>
    <w:p w14:paraId="0CDCA3F4">
      <w:pPr>
        <w:pStyle w:val="4"/>
        <w:spacing w:before="10"/>
        <w:jc w:val="both"/>
        <w:rPr>
          <w:sz w:val="21"/>
        </w:rPr>
      </w:pPr>
    </w:p>
    <w:p w14:paraId="7896C98B">
      <w:pPr>
        <w:pStyle w:val="8"/>
        <w:numPr>
          <w:ilvl w:val="0"/>
          <w:numId w:val="4"/>
        </w:numPr>
        <w:tabs>
          <w:tab w:val="left" w:pos="404"/>
        </w:tabs>
        <w:spacing w:line="292" w:lineRule="auto"/>
        <w:ind w:firstLine="0"/>
        <w:jc w:val="both"/>
        <w:rPr>
          <w:sz w:val="28"/>
        </w:rPr>
      </w:pPr>
      <w:r>
        <w:rPr>
          <w:spacing w:val="-10"/>
          <w:sz w:val="28"/>
        </w:rPr>
        <w:t>个人权益受到侵犯时，应及时向甲乙双方投诉。丙方认为甲方安排</w:t>
      </w:r>
      <w:r>
        <w:rPr>
          <w:spacing w:val="-8"/>
          <w:sz w:val="28"/>
        </w:rPr>
        <w:t>的工作内容违反法律或相关规定的，应立即告知甲方，并由甲方协调</w:t>
      </w:r>
      <w:r>
        <w:rPr>
          <w:spacing w:val="-4"/>
          <w:sz w:val="28"/>
        </w:rPr>
        <w:t>处理。</w:t>
      </w:r>
    </w:p>
    <w:p w14:paraId="0FE89B1D">
      <w:pPr>
        <w:pStyle w:val="4"/>
        <w:spacing w:before="2"/>
        <w:jc w:val="both"/>
      </w:pPr>
    </w:p>
    <w:p w14:paraId="13AF3F7F">
      <w:pPr>
        <w:pStyle w:val="4"/>
        <w:numPr>
          <w:ilvl w:val="0"/>
          <w:numId w:val="1"/>
        </w:numPr>
        <w:spacing w:line="295" w:lineRule="auto"/>
        <w:ind w:left="120" w:right="397"/>
        <w:jc w:val="both"/>
        <w:rPr>
          <w:spacing w:val="-11"/>
        </w:rPr>
      </w:pPr>
      <w:r>
        <w:rPr>
          <w:spacing w:val="-11"/>
        </w:rPr>
        <w:t>如丙方不遵守甲方规章制度，违反诊疗规范或乙方不履行本协议书义务，甲方有权随时终止协议，责令丙方终止实习，立即返校。如</w:t>
      </w:r>
      <w:r>
        <w:rPr>
          <w:rFonts w:hint="default"/>
          <w:spacing w:val="-11"/>
          <w:lang w:val="en-US" w:eastAsia="zh-CN"/>
        </w:rPr>
        <w:t>因甲方不遵守相关管理规定，因个人原因故意或重大过失</w:t>
      </w:r>
      <w:r>
        <w:rPr>
          <w:spacing w:val="-11"/>
        </w:rPr>
        <w:t>对甲方造成损失的，</w:t>
      </w:r>
      <w:r>
        <w:rPr>
          <w:rFonts w:hint="default"/>
          <w:spacing w:val="-11"/>
          <w:highlight w:val="none"/>
          <w:lang w:val="en-US" w:eastAsia="zh-CN"/>
        </w:rPr>
        <w:t>甲方</w:t>
      </w:r>
      <w:r>
        <w:rPr>
          <w:spacing w:val="-11"/>
        </w:rPr>
        <w:t>应承担赔偿责任。</w:t>
      </w:r>
    </w:p>
    <w:p w14:paraId="72269364">
      <w:pPr>
        <w:pStyle w:val="4"/>
        <w:spacing w:before="8"/>
        <w:jc w:val="both"/>
        <w:rPr>
          <w:sz w:val="21"/>
        </w:rPr>
      </w:pPr>
    </w:p>
    <w:p w14:paraId="0B5553A2">
      <w:pPr>
        <w:pStyle w:val="4"/>
        <w:numPr>
          <w:ilvl w:val="0"/>
          <w:numId w:val="1"/>
        </w:numPr>
        <w:spacing w:line="295" w:lineRule="auto"/>
        <w:ind w:left="120" w:right="397"/>
        <w:jc w:val="both"/>
        <w:rPr>
          <w:spacing w:val="-11"/>
        </w:rPr>
      </w:pPr>
      <w:r>
        <w:rPr>
          <w:spacing w:val="-11"/>
        </w:rPr>
        <w:t>如实习过程中出现责任事故，按相关法律法规承担责任，丙方损坏器械，应照价赔偿。</w:t>
      </w:r>
    </w:p>
    <w:p w14:paraId="6EAD4736">
      <w:pPr>
        <w:pStyle w:val="4"/>
        <w:spacing w:before="2"/>
        <w:jc w:val="both"/>
        <w:rPr>
          <w:sz w:val="22"/>
        </w:rPr>
      </w:pPr>
    </w:p>
    <w:p w14:paraId="2098B90E">
      <w:pPr>
        <w:pStyle w:val="4"/>
        <w:keepNext w:val="0"/>
        <w:keepLines w:val="0"/>
        <w:pageBreakBefore w:val="0"/>
        <w:widowControl w:val="0"/>
        <w:kinsoku/>
        <w:wordWrap/>
        <w:overflowPunct/>
        <w:topLinePunct w:val="0"/>
        <w:autoSpaceDE w:val="0"/>
        <w:autoSpaceDN w:val="0"/>
        <w:bidi w:val="0"/>
        <w:adjustRightInd/>
        <w:snapToGrid/>
        <w:spacing w:line="240" w:lineRule="auto"/>
        <w:ind w:left="120"/>
        <w:jc w:val="both"/>
        <w:textAlignment w:val="auto"/>
      </w:pPr>
      <w:r>
        <w:t>七、其他事项</w:t>
      </w:r>
    </w:p>
    <w:p w14:paraId="287AE96D">
      <w:pPr>
        <w:pStyle w:val="4"/>
        <w:keepNext w:val="0"/>
        <w:keepLines w:val="0"/>
        <w:pageBreakBefore w:val="0"/>
        <w:widowControl w:val="0"/>
        <w:kinsoku/>
        <w:wordWrap/>
        <w:overflowPunct/>
        <w:topLinePunct w:val="0"/>
        <w:autoSpaceDE w:val="0"/>
        <w:autoSpaceDN w:val="0"/>
        <w:bidi w:val="0"/>
        <w:adjustRightInd/>
        <w:snapToGrid/>
        <w:spacing w:before="3" w:line="240" w:lineRule="auto"/>
        <w:jc w:val="both"/>
        <w:textAlignment w:val="auto"/>
      </w:pPr>
    </w:p>
    <w:p w14:paraId="576A12CA">
      <w:pPr>
        <w:pStyle w:val="8"/>
        <w:keepNext w:val="0"/>
        <w:keepLines w:val="0"/>
        <w:pageBreakBefore w:val="0"/>
        <w:widowControl w:val="0"/>
        <w:numPr>
          <w:ilvl w:val="0"/>
          <w:numId w:val="5"/>
        </w:numPr>
        <w:tabs>
          <w:tab w:val="left" w:pos="404"/>
        </w:tabs>
        <w:kinsoku/>
        <w:wordWrap/>
        <w:overflowPunct/>
        <w:topLinePunct w:val="0"/>
        <w:autoSpaceDE w:val="0"/>
        <w:autoSpaceDN w:val="0"/>
        <w:bidi w:val="0"/>
        <w:adjustRightInd/>
        <w:snapToGrid/>
        <w:spacing w:line="240" w:lineRule="auto"/>
        <w:ind w:firstLine="0"/>
        <w:jc w:val="both"/>
        <w:textAlignment w:val="auto"/>
        <w:rPr>
          <w:sz w:val="28"/>
        </w:rPr>
      </w:pPr>
      <w:r>
        <w:rPr>
          <w:spacing w:val="-3"/>
          <w:sz w:val="28"/>
        </w:rPr>
        <w:t>本协议一式</w:t>
      </w:r>
      <w:r>
        <w:rPr>
          <w:sz w:val="28"/>
          <w:u w:val="single"/>
        </w:rPr>
        <w:t xml:space="preserve"> 三</w:t>
      </w:r>
      <w:r>
        <w:rPr>
          <w:spacing w:val="-10"/>
          <w:sz w:val="28"/>
        </w:rPr>
        <w:t xml:space="preserve"> 份，甲、乙、丙三方各执</w:t>
      </w:r>
      <w:r>
        <w:rPr>
          <w:spacing w:val="1"/>
          <w:sz w:val="28"/>
          <w:u w:val="single"/>
        </w:rPr>
        <w:t xml:space="preserve"> 一</w:t>
      </w:r>
      <w:r>
        <w:rPr>
          <w:spacing w:val="-5"/>
          <w:sz w:val="28"/>
        </w:rPr>
        <w:t xml:space="preserve"> 份，具有同等法律效力。</w:t>
      </w:r>
    </w:p>
    <w:p w14:paraId="153C02EF">
      <w:pPr>
        <w:pStyle w:val="8"/>
        <w:keepNext w:val="0"/>
        <w:keepLines w:val="0"/>
        <w:pageBreakBefore w:val="0"/>
        <w:widowControl w:val="0"/>
        <w:numPr>
          <w:ilvl w:val="0"/>
          <w:numId w:val="0"/>
        </w:numPr>
        <w:tabs>
          <w:tab w:val="left" w:pos="404"/>
        </w:tabs>
        <w:kinsoku/>
        <w:wordWrap/>
        <w:overflowPunct/>
        <w:topLinePunct w:val="0"/>
        <w:autoSpaceDE w:val="0"/>
        <w:autoSpaceDN w:val="0"/>
        <w:bidi w:val="0"/>
        <w:adjustRightInd/>
        <w:snapToGrid/>
        <w:spacing w:line="240" w:lineRule="auto"/>
        <w:ind w:left="120" w:leftChars="0" w:right="397" w:rightChars="0"/>
        <w:jc w:val="both"/>
        <w:textAlignment w:val="auto"/>
        <w:rPr>
          <w:sz w:val="28"/>
        </w:rPr>
      </w:pPr>
    </w:p>
    <w:p w14:paraId="0BC3E056">
      <w:pPr>
        <w:pStyle w:val="8"/>
        <w:keepNext w:val="0"/>
        <w:keepLines w:val="0"/>
        <w:pageBreakBefore w:val="0"/>
        <w:widowControl w:val="0"/>
        <w:numPr>
          <w:ilvl w:val="0"/>
          <w:numId w:val="5"/>
        </w:numPr>
        <w:tabs>
          <w:tab w:val="left" w:pos="404"/>
        </w:tabs>
        <w:kinsoku/>
        <w:wordWrap/>
        <w:overflowPunct/>
        <w:topLinePunct w:val="0"/>
        <w:autoSpaceDE w:val="0"/>
        <w:autoSpaceDN w:val="0"/>
        <w:bidi w:val="0"/>
        <w:adjustRightInd/>
        <w:snapToGrid/>
        <w:spacing w:before="35" w:line="240" w:lineRule="auto"/>
        <w:ind w:firstLine="0"/>
        <w:jc w:val="both"/>
        <w:textAlignment w:val="auto"/>
        <w:rPr>
          <w:sz w:val="28"/>
        </w:rPr>
      </w:pPr>
      <w:r>
        <w:rPr>
          <w:spacing w:val="-8"/>
          <w:sz w:val="28"/>
        </w:rPr>
        <w:t>任何一方未经其他两方同意不可随意终止本协议，任何一方有违约</w:t>
      </w:r>
      <w:r>
        <w:rPr>
          <w:spacing w:val="-3"/>
          <w:sz w:val="28"/>
        </w:rPr>
        <w:t>行为，均须承担违约责任。</w:t>
      </w:r>
    </w:p>
    <w:p w14:paraId="3B0E5E6B">
      <w:pPr>
        <w:pStyle w:val="8"/>
        <w:numPr>
          <w:ilvl w:val="0"/>
          <w:numId w:val="5"/>
        </w:numPr>
        <w:tabs>
          <w:tab w:val="left" w:pos="404"/>
        </w:tabs>
        <w:spacing w:before="244" w:line="295" w:lineRule="auto"/>
        <w:ind w:firstLine="0"/>
        <w:jc w:val="both"/>
        <w:rPr>
          <w:sz w:val="28"/>
        </w:rPr>
      </w:pPr>
      <w:r>
        <w:rPr>
          <w:spacing w:val="-10"/>
          <w:sz w:val="28"/>
        </w:rPr>
        <w:t>有关本协议的其他未尽事宜，由甲、乙、丙三方协商解决并签署书</w:t>
      </w:r>
      <w:r>
        <w:rPr>
          <w:spacing w:val="-11"/>
          <w:sz w:val="28"/>
        </w:rPr>
        <w:t>面文件予以确认。协商不成的，任何一方当事人有权向所在地人民法</w:t>
      </w:r>
      <w:r>
        <w:rPr>
          <w:spacing w:val="-5"/>
          <w:sz w:val="28"/>
        </w:rPr>
        <w:t>院提起诉讼。</w:t>
      </w:r>
    </w:p>
    <w:p w14:paraId="09EBAA88">
      <w:pPr>
        <w:pStyle w:val="8"/>
        <w:numPr>
          <w:ilvl w:val="0"/>
          <w:numId w:val="5"/>
        </w:numPr>
        <w:tabs>
          <w:tab w:val="left" w:pos="404"/>
        </w:tabs>
        <w:spacing w:before="236" w:line="295" w:lineRule="auto"/>
        <w:ind w:firstLine="0"/>
        <w:jc w:val="both"/>
        <w:rPr>
          <w:sz w:val="28"/>
        </w:rPr>
      </w:pPr>
      <w:r>
        <w:rPr>
          <w:spacing w:val="-8"/>
          <w:sz w:val="28"/>
        </w:rPr>
        <w:t>本协议自签字</w:t>
      </w:r>
      <w:r>
        <w:rPr>
          <w:spacing w:val="-3"/>
          <w:sz w:val="28"/>
        </w:rPr>
        <w:t>（</w:t>
      </w:r>
      <w:r>
        <w:rPr>
          <w:spacing w:val="-2"/>
          <w:sz w:val="28"/>
        </w:rPr>
        <w:t>盖章</w:t>
      </w:r>
      <w:r>
        <w:rPr>
          <w:spacing w:val="-32"/>
          <w:sz w:val="28"/>
        </w:rPr>
        <w:t>）</w:t>
      </w:r>
      <w:r>
        <w:rPr>
          <w:spacing w:val="-7"/>
          <w:sz w:val="28"/>
        </w:rPr>
        <w:t>之日起生效，至约定实习期届满或丙方实习</w:t>
      </w:r>
      <w:r>
        <w:rPr>
          <w:spacing w:val="-3"/>
          <w:sz w:val="28"/>
        </w:rPr>
        <w:t>结束时终止。</w:t>
      </w:r>
    </w:p>
    <w:p w14:paraId="556B99E0">
      <w:pPr>
        <w:pStyle w:val="8"/>
        <w:numPr>
          <w:ilvl w:val="0"/>
          <w:numId w:val="5"/>
        </w:numPr>
        <w:tabs>
          <w:tab w:val="left" w:pos="404"/>
        </w:tabs>
        <w:spacing w:before="238" w:line="295" w:lineRule="auto"/>
        <w:ind w:firstLine="0"/>
        <w:jc w:val="both"/>
        <w:rPr>
          <w:sz w:val="28"/>
        </w:rPr>
      </w:pPr>
      <w:r>
        <w:rPr>
          <w:spacing w:val="-11"/>
          <w:sz w:val="28"/>
        </w:rPr>
        <w:t>甲、乙、丙任何一方通讯地址</w:t>
      </w:r>
      <w:r>
        <w:rPr>
          <w:spacing w:val="-3"/>
          <w:sz w:val="28"/>
        </w:rPr>
        <w:t>（</w:t>
      </w:r>
      <w:r>
        <w:rPr>
          <w:spacing w:val="-2"/>
          <w:sz w:val="28"/>
        </w:rPr>
        <w:t>联系方式</w:t>
      </w:r>
      <w:r>
        <w:rPr>
          <w:spacing w:val="-25"/>
          <w:sz w:val="28"/>
        </w:rPr>
        <w:t>）</w:t>
      </w:r>
      <w:r>
        <w:rPr>
          <w:spacing w:val="-3"/>
          <w:sz w:val="28"/>
        </w:rPr>
        <w:t>等与丙方实习相关的重</w:t>
      </w:r>
      <w:r>
        <w:rPr>
          <w:spacing w:val="-9"/>
          <w:sz w:val="28"/>
        </w:rPr>
        <w:t>大信息发生变更的应及时通知其他两方，否则，由此产生的一切不利</w:t>
      </w:r>
      <w:r>
        <w:rPr>
          <w:spacing w:val="-3"/>
          <w:sz w:val="28"/>
        </w:rPr>
        <w:t>后果自行承担；给其他两方造成损失的，应承担相应的法律责任。</w:t>
      </w:r>
    </w:p>
    <w:p w14:paraId="47507120">
      <w:pPr>
        <w:pStyle w:val="4"/>
      </w:pPr>
    </w:p>
    <w:p w14:paraId="6BF77687">
      <w:pPr>
        <w:pStyle w:val="4"/>
      </w:pPr>
    </w:p>
    <w:p w14:paraId="688A26FA">
      <w:pPr>
        <w:pStyle w:val="4"/>
      </w:pPr>
    </w:p>
    <w:p w14:paraId="720E8461">
      <w:pPr>
        <w:pStyle w:val="4"/>
      </w:pPr>
    </w:p>
    <w:p w14:paraId="0C6ED91C">
      <w:pPr>
        <w:pStyle w:val="4"/>
      </w:pPr>
    </w:p>
    <w:p w14:paraId="16AA5F1D">
      <w:pPr>
        <w:pStyle w:val="4"/>
      </w:pPr>
    </w:p>
    <w:p w14:paraId="0C46849C">
      <w:pPr>
        <w:pStyle w:val="4"/>
      </w:pPr>
    </w:p>
    <w:p w14:paraId="38887522">
      <w:pPr>
        <w:pStyle w:val="4"/>
        <w:spacing w:before="8"/>
        <w:rPr>
          <w:sz w:val="34"/>
        </w:rPr>
      </w:pPr>
    </w:p>
    <w:p w14:paraId="7328EA71">
      <w:pPr>
        <w:pStyle w:val="4"/>
        <w:tabs>
          <w:tab w:val="left" w:pos="4459"/>
          <w:tab w:val="left" w:pos="4739"/>
        </w:tabs>
        <w:spacing w:before="1" w:line="456" w:lineRule="auto"/>
        <w:ind w:left="120" w:right="1563"/>
        <w:jc w:val="both"/>
      </w:pPr>
      <w:r>
        <w:t>甲</w:t>
      </w:r>
      <w:r>
        <w:rPr>
          <w:spacing w:val="-3"/>
        </w:rPr>
        <w:t>方</w:t>
      </w:r>
      <w:r>
        <w:t>：（医</w:t>
      </w:r>
      <w:r>
        <w:rPr>
          <w:spacing w:val="-3"/>
        </w:rPr>
        <w:t>院</w:t>
      </w:r>
      <w:r>
        <w:t>盖</w:t>
      </w:r>
      <w:r>
        <w:rPr>
          <w:spacing w:val="-3"/>
        </w:rPr>
        <w:t>章</w:t>
      </w:r>
      <w:r>
        <w:t>）</w:t>
      </w:r>
      <w:r>
        <w:tab/>
      </w:r>
      <w:r>
        <w:tab/>
      </w:r>
      <w:r>
        <w:t>乙</w:t>
      </w:r>
      <w:r>
        <w:rPr>
          <w:spacing w:val="-3"/>
        </w:rPr>
        <w:t>方</w:t>
      </w:r>
      <w:r>
        <w:t>：（</w:t>
      </w:r>
      <w:r>
        <w:rPr>
          <w:spacing w:val="-3"/>
        </w:rPr>
        <w:t>学</w:t>
      </w:r>
      <w:r>
        <w:t>校盖</w:t>
      </w:r>
      <w:r>
        <w:rPr>
          <w:spacing w:val="-3"/>
        </w:rPr>
        <w:t>章</w:t>
      </w:r>
      <w:r>
        <w:rPr>
          <w:spacing w:val="-11"/>
        </w:rPr>
        <w:t xml:space="preserve">） </w:t>
      </w:r>
      <w:r>
        <w:t>法</w:t>
      </w:r>
      <w:r>
        <w:rPr>
          <w:spacing w:val="-3"/>
        </w:rPr>
        <w:t>定</w:t>
      </w:r>
      <w:r>
        <w:t>代表</w:t>
      </w:r>
      <w:r>
        <w:rPr>
          <w:spacing w:val="-3"/>
        </w:rPr>
        <w:t>人</w:t>
      </w:r>
      <w:r>
        <w:t>（签</w:t>
      </w:r>
      <w:r>
        <w:rPr>
          <w:spacing w:val="-3"/>
        </w:rPr>
        <w:t>字</w:t>
      </w:r>
      <w:r>
        <w:t>）：</w:t>
      </w:r>
      <w:r>
        <w:tab/>
      </w:r>
      <w:r>
        <w:t>法</w:t>
      </w:r>
      <w:r>
        <w:rPr>
          <w:spacing w:val="-3"/>
        </w:rPr>
        <w:t>定</w:t>
      </w:r>
      <w:r>
        <w:t>代表</w:t>
      </w:r>
      <w:r>
        <w:rPr>
          <w:spacing w:val="-3"/>
        </w:rPr>
        <w:t>人</w:t>
      </w:r>
      <w:r>
        <w:t>（签</w:t>
      </w:r>
      <w:r>
        <w:rPr>
          <w:spacing w:val="-3"/>
        </w:rPr>
        <w:t>字</w:t>
      </w:r>
      <w:r>
        <w:rPr>
          <w:spacing w:val="-7"/>
        </w:rPr>
        <w:t xml:space="preserve">）： </w:t>
      </w:r>
      <w:r>
        <w:t>年    月    日</w:t>
      </w:r>
      <w:r>
        <w:tab/>
      </w:r>
      <w:r>
        <w:tab/>
      </w:r>
      <w:r>
        <w:t>年 月  日</w:t>
      </w:r>
    </w:p>
    <w:p w14:paraId="403C685D">
      <w:pPr>
        <w:pStyle w:val="4"/>
      </w:pPr>
    </w:p>
    <w:p w14:paraId="207C8347">
      <w:pPr>
        <w:pStyle w:val="4"/>
        <w:spacing w:before="10"/>
        <w:rPr>
          <w:sz w:val="24"/>
        </w:rPr>
      </w:pPr>
    </w:p>
    <w:p w14:paraId="6A34F483">
      <w:pPr>
        <w:pStyle w:val="4"/>
        <w:ind w:left="259"/>
      </w:pPr>
      <w:r>
        <w:t>丙方：（签字）</w:t>
      </w:r>
    </w:p>
    <w:p w14:paraId="1EF7A841">
      <w:pPr>
        <w:pStyle w:val="4"/>
        <w:rPr>
          <w:sz w:val="25"/>
        </w:rPr>
      </w:pPr>
    </w:p>
    <w:p w14:paraId="5EC5CABB">
      <w:pPr>
        <w:pStyle w:val="4"/>
        <w:tabs>
          <w:tab w:val="left" w:pos="1519"/>
          <w:tab w:val="left" w:pos="2639"/>
        </w:tabs>
        <w:ind w:left="820"/>
      </w:pPr>
      <w:r>
        <w:t>年</w:t>
      </w:r>
      <w:r>
        <w:tab/>
      </w:r>
      <w:r>
        <w:t>月</w:t>
      </w:r>
      <w:r>
        <w:tab/>
      </w:r>
      <w:r>
        <w:t>日</w:t>
      </w:r>
    </w:p>
    <w:p w14:paraId="67151A6A">
      <w:pPr>
        <w:sectPr>
          <w:pgSz w:w="11910" w:h="16840"/>
          <w:pgMar w:top="1460" w:right="1400" w:bottom="1640" w:left="1680" w:header="0" w:footer="1442" w:gutter="0"/>
          <w:cols w:space="720" w:num="1"/>
        </w:sectPr>
      </w:pPr>
    </w:p>
    <w:p w14:paraId="7A0595FD">
      <w:pPr>
        <w:pStyle w:val="4"/>
        <w:spacing w:before="35"/>
        <w:ind w:left="120"/>
      </w:pPr>
      <w:r>
        <w:t>附件 1：</w:t>
      </w:r>
    </w:p>
    <w:p w14:paraId="4103D15D">
      <w:pPr>
        <w:spacing w:before="241"/>
        <w:ind w:left="477"/>
        <w:rPr>
          <w:b/>
          <w:sz w:val="36"/>
        </w:rPr>
      </w:pPr>
      <w:r>
        <w:rPr>
          <w:b/>
          <w:sz w:val="36"/>
        </w:rPr>
        <w:t>丙方岗位实习法定监护人（或家长）知情同意书</w:t>
      </w:r>
    </w:p>
    <w:p w14:paraId="7511447C">
      <w:pPr>
        <w:pStyle w:val="4"/>
        <w:spacing w:before="298"/>
        <w:ind w:left="120"/>
        <w:jc w:val="both"/>
      </w:pPr>
      <w:r>
        <w:rPr>
          <w:spacing w:val="-3"/>
        </w:rPr>
        <w:t>尊敬的学生法定监护人（</w:t>
      </w:r>
      <w:r>
        <w:rPr>
          <w:spacing w:val="-2"/>
        </w:rPr>
        <w:t>或家长</w:t>
      </w:r>
      <w:r>
        <w:rPr>
          <w:spacing w:val="-1"/>
        </w:rPr>
        <w:t>）：</w:t>
      </w:r>
    </w:p>
    <w:p w14:paraId="70F291EF">
      <w:pPr>
        <w:pStyle w:val="4"/>
        <w:spacing w:before="2"/>
        <w:jc w:val="both"/>
        <w:rPr>
          <w:sz w:val="25"/>
        </w:rPr>
      </w:pPr>
    </w:p>
    <w:p w14:paraId="32219398">
      <w:pPr>
        <w:pStyle w:val="4"/>
        <w:spacing w:line="295" w:lineRule="auto"/>
        <w:ind w:left="120" w:right="258" w:firstLine="559"/>
        <w:jc w:val="both"/>
      </w:pPr>
      <w:r>
        <w:rPr>
          <w:spacing w:val="-12"/>
        </w:rPr>
        <w:t>您好！根据《职业学校学生实习管理规定》</w:t>
      </w:r>
      <w:r>
        <w:t>（2021</w:t>
      </w:r>
      <w:r>
        <w:rPr>
          <w:spacing w:val="-19"/>
        </w:rPr>
        <w:t xml:space="preserve"> 年修订</w:t>
      </w:r>
      <w:r>
        <w:rPr>
          <w:spacing w:val="-29"/>
        </w:rPr>
        <w:t>）（</w:t>
      </w:r>
      <w:r>
        <w:t>以</w:t>
      </w:r>
      <w:r>
        <w:rPr>
          <w:spacing w:val="-17"/>
        </w:rPr>
        <w:t>下简称《规定》</w:t>
      </w:r>
      <w:r>
        <w:rPr>
          <w:spacing w:val="-109"/>
        </w:rPr>
        <w:t>）</w:t>
      </w:r>
      <w:r>
        <w:rPr>
          <w:spacing w:val="-12"/>
        </w:rPr>
        <w:t>《学生岗位实习三方协议》</w:t>
      </w:r>
      <w:r>
        <w:rPr>
          <w:spacing w:val="-3"/>
        </w:rPr>
        <w:t>（</w:t>
      </w:r>
      <w:r>
        <w:rPr>
          <w:spacing w:val="-22"/>
        </w:rPr>
        <w:t>以下简称《三方协议》</w:t>
      </w:r>
      <w:r>
        <w:t xml:space="preserve">） </w:t>
      </w:r>
      <w:r>
        <w:rPr>
          <w:spacing w:val="-10"/>
        </w:rPr>
        <w:t>等要求，您的孩子参加岗位实习、签订《三方协议》，应取得法定监</w:t>
      </w:r>
      <w:r>
        <w:rPr>
          <w:spacing w:val="-7"/>
        </w:rPr>
        <w:t>护人</w:t>
      </w:r>
      <w:r>
        <w:t>（</w:t>
      </w:r>
      <w:r>
        <w:rPr>
          <w:spacing w:val="-2"/>
        </w:rPr>
        <w:t>或家长</w:t>
      </w:r>
      <w:r>
        <w:t>）</w:t>
      </w:r>
      <w:r>
        <w:rPr>
          <w:spacing w:val="-3"/>
        </w:rPr>
        <w:t>签字的知情同意书。</w:t>
      </w:r>
    </w:p>
    <w:p w14:paraId="6E9EFA13">
      <w:pPr>
        <w:pStyle w:val="4"/>
        <w:tabs>
          <w:tab w:val="left" w:pos="1267"/>
          <w:tab w:val="left" w:pos="2935"/>
          <w:tab w:val="left" w:pos="3839"/>
          <w:tab w:val="left" w:pos="4557"/>
          <w:tab w:val="left" w:pos="5275"/>
          <w:tab w:val="left" w:pos="6424"/>
          <w:tab w:val="left" w:pos="6458"/>
          <w:tab w:val="left" w:pos="7142"/>
          <w:tab w:val="left" w:pos="7859"/>
        </w:tabs>
        <w:spacing w:before="235" w:line="292" w:lineRule="auto"/>
        <w:ind w:left="120" w:right="397"/>
        <w:jc w:val="both"/>
      </w:pPr>
      <w:r>
        <w:t>现您的子女</w:t>
      </w:r>
      <w:r>
        <w:rPr>
          <w:u w:val="single"/>
        </w:rPr>
        <w:tab/>
      </w:r>
      <w:r>
        <w:t>，</w:t>
      </w:r>
      <w:r>
        <w:rPr>
          <w:u w:val="single"/>
        </w:rPr>
        <w:tab/>
      </w:r>
      <w:r>
        <w:rPr>
          <w:u w:val="single"/>
        </w:rPr>
        <w:tab/>
      </w:r>
      <w:r>
        <w:rPr>
          <w:u w:val="single"/>
        </w:rPr>
        <w:tab/>
      </w:r>
      <w:r>
        <w:rPr>
          <w:u w:val="single"/>
        </w:rPr>
        <w:tab/>
      </w:r>
      <w:r>
        <w:tab/>
      </w:r>
      <w:r>
        <w:t>学院（系、部</w:t>
      </w:r>
      <w:r>
        <w:rPr>
          <w:spacing w:val="-13"/>
        </w:rPr>
        <w:t xml:space="preserve">） </w:t>
      </w:r>
      <w:r>
        <w:rPr>
          <w:spacing w:val="4"/>
        </w:rPr>
        <w:t>专</w:t>
      </w:r>
      <w:r>
        <w:t>业</w:t>
      </w:r>
      <w:r>
        <w:tab/>
      </w:r>
      <w:r>
        <w:rPr>
          <w:spacing w:val="4"/>
        </w:rPr>
        <w:t>班</w:t>
      </w:r>
      <w:r>
        <w:t>的</w:t>
      </w:r>
      <w:r>
        <w:rPr>
          <w:spacing w:val="4"/>
        </w:rPr>
        <w:t>学</w:t>
      </w:r>
      <w:r>
        <w:t>生</w:t>
      </w:r>
      <w:r>
        <w:rPr>
          <w:spacing w:val="4"/>
        </w:rPr>
        <w:t>，将</w:t>
      </w:r>
      <w:r>
        <w:t>于</w:t>
      </w:r>
      <w:r>
        <w:tab/>
      </w:r>
      <w:r>
        <w:t>年</w:t>
      </w:r>
      <w:r>
        <w:tab/>
      </w:r>
      <w:r>
        <w:t>月</w:t>
      </w:r>
      <w:r>
        <w:tab/>
      </w:r>
      <w:r>
        <w:rPr>
          <w:spacing w:val="4"/>
        </w:rPr>
        <w:t>日</w:t>
      </w:r>
      <w:r>
        <w:t>至</w:t>
      </w:r>
      <w:r>
        <w:tab/>
      </w:r>
      <w:r>
        <w:t>年</w:t>
      </w:r>
      <w:r>
        <w:tab/>
      </w:r>
      <w:r>
        <w:t>月</w:t>
      </w:r>
      <w:r>
        <w:tab/>
      </w:r>
      <w:r>
        <w:rPr>
          <w:spacing w:val="4"/>
        </w:rPr>
        <w:t>日</w:t>
      </w:r>
      <w:r>
        <w:rPr>
          <w:spacing w:val="-16"/>
        </w:rPr>
        <w:t>到</w:t>
      </w:r>
    </w:p>
    <w:p w14:paraId="00746D2E">
      <w:pPr>
        <w:pStyle w:val="4"/>
        <w:spacing w:before="5"/>
        <w:ind w:left="120"/>
        <w:jc w:val="both"/>
      </w:pPr>
      <w:r>
        <w:t>（实习单位）参加岗位实习，需要您了解并同意，具体内容如下：</w:t>
      </w:r>
    </w:p>
    <w:p w14:paraId="59D41409">
      <w:pPr>
        <w:pStyle w:val="4"/>
        <w:jc w:val="both"/>
        <w:rPr>
          <w:sz w:val="25"/>
        </w:rPr>
      </w:pPr>
    </w:p>
    <w:p w14:paraId="3E370376">
      <w:pPr>
        <w:pStyle w:val="8"/>
        <w:numPr>
          <w:ilvl w:val="0"/>
          <w:numId w:val="6"/>
        </w:numPr>
        <w:tabs>
          <w:tab w:val="left" w:pos="404"/>
        </w:tabs>
        <w:spacing w:line="295" w:lineRule="auto"/>
        <w:ind w:firstLine="0"/>
        <w:jc w:val="both"/>
        <w:rPr>
          <w:sz w:val="28"/>
        </w:rPr>
      </w:pPr>
      <w:r>
        <w:rPr>
          <w:spacing w:val="-11"/>
          <w:sz w:val="28"/>
        </w:rPr>
        <w:t>本次实习是依据《规定》《三方协议》等规章制度具体开展的，您</w:t>
      </w:r>
      <w:r>
        <w:rPr>
          <w:spacing w:val="-12"/>
          <w:sz w:val="28"/>
        </w:rPr>
        <w:t>的孩子享受《三方协议》中的权利，同时也需要遵守《三方协议》中</w:t>
      </w:r>
      <w:r>
        <w:rPr>
          <w:spacing w:val="-5"/>
          <w:sz w:val="28"/>
        </w:rPr>
        <w:t>的义务。</w:t>
      </w:r>
    </w:p>
    <w:p w14:paraId="6242F97F">
      <w:pPr>
        <w:pStyle w:val="8"/>
        <w:numPr>
          <w:ilvl w:val="0"/>
          <w:numId w:val="6"/>
        </w:numPr>
        <w:tabs>
          <w:tab w:val="left" w:pos="406"/>
        </w:tabs>
        <w:spacing w:before="236" w:line="292" w:lineRule="auto"/>
        <w:ind w:firstLine="0"/>
        <w:jc w:val="both"/>
        <w:rPr>
          <w:sz w:val="28"/>
        </w:rPr>
      </w:pPr>
      <w:r>
        <w:rPr>
          <w:spacing w:val="3"/>
          <w:sz w:val="28"/>
        </w:rPr>
        <w:t>实习单位是学校根据专业人才培养要求遴选的符合学生岗位实习</w:t>
      </w:r>
      <w:r>
        <w:rPr>
          <w:spacing w:val="-1"/>
          <w:sz w:val="28"/>
        </w:rPr>
        <w:t>要求的企业。</w:t>
      </w:r>
    </w:p>
    <w:p w14:paraId="5D4753DF">
      <w:pPr>
        <w:pStyle w:val="8"/>
        <w:numPr>
          <w:ilvl w:val="0"/>
          <w:numId w:val="6"/>
        </w:numPr>
        <w:tabs>
          <w:tab w:val="left" w:pos="404"/>
        </w:tabs>
        <w:spacing w:before="246" w:line="292" w:lineRule="auto"/>
        <w:ind w:firstLine="0"/>
        <w:jc w:val="both"/>
        <w:rPr>
          <w:sz w:val="28"/>
        </w:rPr>
      </w:pPr>
      <w:r>
        <w:rPr>
          <w:spacing w:val="-11"/>
          <w:sz w:val="28"/>
        </w:rPr>
        <w:t>岗位实习是教学的一部分，您的孩子应按学校要求按时提交实习日志、实习报告、实习总结等，如有违反实习规定的行为，经查实，会</w:t>
      </w:r>
      <w:r>
        <w:rPr>
          <w:spacing w:val="-5"/>
          <w:sz w:val="28"/>
        </w:rPr>
        <w:t>影响其实习成绩。</w:t>
      </w:r>
    </w:p>
    <w:p w14:paraId="3563BB19">
      <w:pPr>
        <w:pStyle w:val="8"/>
        <w:numPr>
          <w:ilvl w:val="0"/>
          <w:numId w:val="6"/>
        </w:numPr>
        <w:tabs>
          <w:tab w:val="left" w:pos="406"/>
        </w:tabs>
        <w:spacing w:before="247" w:line="292" w:lineRule="auto"/>
        <w:ind w:right="116" w:firstLine="0"/>
        <w:jc w:val="both"/>
        <w:rPr>
          <w:sz w:val="28"/>
        </w:rPr>
      </w:pPr>
      <w:r>
        <w:rPr>
          <w:spacing w:val="3"/>
          <w:sz w:val="28"/>
        </w:rPr>
        <w:t xml:space="preserve">您的孩子在实习期间必须定期向自己的实习指导教师和实习指导 </w:t>
      </w:r>
      <w:r>
        <w:rPr>
          <w:spacing w:val="-12"/>
          <w:sz w:val="28"/>
        </w:rPr>
        <w:t xml:space="preserve">人员汇报实习情况，接受指导教师和实习指导人员的指导和相关要求， </w:t>
      </w:r>
      <w:r>
        <w:rPr>
          <w:spacing w:val="-5"/>
          <w:sz w:val="28"/>
        </w:rPr>
        <w:t>并按进度完成学校规定的各项教学实习内容。</w:t>
      </w:r>
    </w:p>
    <w:p w14:paraId="11EC2FA3">
      <w:pPr>
        <w:pStyle w:val="8"/>
        <w:numPr>
          <w:ilvl w:val="0"/>
          <w:numId w:val="6"/>
        </w:numPr>
        <w:tabs>
          <w:tab w:val="left" w:pos="404"/>
        </w:tabs>
        <w:spacing w:before="247" w:line="292" w:lineRule="auto"/>
        <w:ind w:firstLine="0"/>
        <w:jc w:val="both"/>
        <w:rPr>
          <w:sz w:val="28"/>
        </w:rPr>
      </w:pPr>
      <w:r>
        <w:rPr>
          <w:spacing w:val="-10"/>
          <w:sz w:val="28"/>
        </w:rPr>
        <w:t>您的孩子在实习期间，须严格遵守国家法律法规，以及学校和实习</w:t>
      </w:r>
      <w:r>
        <w:rPr>
          <w:spacing w:val="-12"/>
          <w:sz w:val="28"/>
        </w:rPr>
        <w:t>单位的各项规章制度。学校和实习单位将会为学生统一购买实习责任</w:t>
      </w:r>
      <w:r>
        <w:rPr>
          <w:spacing w:val="-6"/>
          <w:sz w:val="28"/>
        </w:rPr>
        <w:t>保险。</w:t>
      </w:r>
    </w:p>
    <w:p w14:paraId="44CFBB45">
      <w:pPr>
        <w:pStyle w:val="8"/>
        <w:numPr>
          <w:ilvl w:val="0"/>
          <w:numId w:val="6"/>
        </w:numPr>
        <w:tabs>
          <w:tab w:val="left" w:pos="404"/>
        </w:tabs>
        <w:spacing w:before="247"/>
        <w:ind w:left="403" w:right="0"/>
        <w:jc w:val="both"/>
        <w:rPr>
          <w:sz w:val="28"/>
        </w:rPr>
      </w:pPr>
      <w:r>
        <w:rPr>
          <w:spacing w:val="-7"/>
          <w:sz w:val="28"/>
        </w:rPr>
        <w:t>您的孩子在实习期间必须与指导教师保持通讯畅通，更换联系方式</w:t>
      </w:r>
    </w:p>
    <w:p w14:paraId="2DA24508">
      <w:pPr>
        <w:jc w:val="both"/>
        <w:rPr>
          <w:sz w:val="28"/>
        </w:rPr>
        <w:sectPr>
          <w:pgSz w:w="11910" w:h="16840"/>
          <w:pgMar w:top="1460" w:right="1400" w:bottom="1640" w:left="1680" w:header="0" w:footer="1442" w:gutter="0"/>
          <w:cols w:space="720" w:num="1"/>
        </w:sectPr>
      </w:pPr>
    </w:p>
    <w:p w14:paraId="0F4FBDAA">
      <w:pPr>
        <w:pStyle w:val="4"/>
        <w:spacing w:before="35"/>
        <w:ind w:left="120"/>
        <w:jc w:val="both"/>
      </w:pPr>
      <w:r>
        <w:t>时应及时告知，否则一切后果自行承担。</w:t>
      </w:r>
    </w:p>
    <w:p w14:paraId="39B8F71F">
      <w:pPr>
        <w:pStyle w:val="4"/>
      </w:pPr>
    </w:p>
    <w:p w14:paraId="28B876BA">
      <w:pPr>
        <w:pStyle w:val="4"/>
      </w:pPr>
    </w:p>
    <w:p w14:paraId="4809DF74">
      <w:pPr>
        <w:pStyle w:val="4"/>
        <w:spacing w:before="1"/>
        <w:rPr>
          <w:sz w:val="22"/>
        </w:rPr>
      </w:pPr>
    </w:p>
    <w:p w14:paraId="14527C4C">
      <w:pPr>
        <w:pStyle w:val="4"/>
        <w:spacing w:line="295" w:lineRule="auto"/>
        <w:ind w:left="120" w:right="397"/>
      </w:pPr>
      <w:r>
        <w:t>（</w:t>
      </w:r>
      <w:r>
        <w:rPr>
          <w:spacing w:val="-9"/>
        </w:rPr>
        <w:t>本知情同意书一式叁份，学校、实习单位、学生法定监护人</w:t>
      </w:r>
      <w:r>
        <w:rPr>
          <w:spacing w:val="-3"/>
        </w:rPr>
        <w:t>（</w:t>
      </w:r>
      <w:r>
        <w:t>或家长</w:t>
      </w:r>
      <w:r>
        <w:rPr>
          <w:spacing w:val="-3"/>
        </w:rPr>
        <w:t>）</w:t>
      </w:r>
      <w:r>
        <w:rPr>
          <w:spacing w:val="-1"/>
        </w:rPr>
        <w:t>各壹份</w:t>
      </w:r>
      <w:r>
        <w:t>）</w:t>
      </w:r>
    </w:p>
    <w:p w14:paraId="261951DD">
      <w:pPr>
        <w:pStyle w:val="4"/>
      </w:pPr>
    </w:p>
    <w:p w14:paraId="515D0D8E">
      <w:pPr>
        <w:pStyle w:val="4"/>
      </w:pPr>
    </w:p>
    <w:p w14:paraId="58B4111E">
      <w:pPr>
        <w:pStyle w:val="4"/>
      </w:pPr>
    </w:p>
    <w:p w14:paraId="03D897E4">
      <w:pPr>
        <w:pStyle w:val="4"/>
        <w:spacing w:before="10"/>
        <w:rPr>
          <w:sz w:val="40"/>
        </w:rPr>
      </w:pPr>
    </w:p>
    <w:p w14:paraId="38EC7E47">
      <w:pPr>
        <w:pStyle w:val="4"/>
        <w:ind w:left="259"/>
      </w:pPr>
      <w:r>
        <w:t>广州华南商贸职业学院 （学校）：</w:t>
      </w:r>
    </w:p>
    <w:p w14:paraId="64EED217">
      <w:pPr>
        <w:pStyle w:val="4"/>
      </w:pPr>
    </w:p>
    <w:p w14:paraId="3FACE8A2">
      <w:pPr>
        <w:pStyle w:val="4"/>
      </w:pPr>
    </w:p>
    <w:p w14:paraId="23CA864B">
      <w:pPr>
        <w:pStyle w:val="4"/>
        <w:rPr>
          <w:sz w:val="22"/>
        </w:rPr>
      </w:pPr>
    </w:p>
    <w:p w14:paraId="5B4920B2">
      <w:pPr>
        <w:pStyle w:val="4"/>
        <w:spacing w:line="295" w:lineRule="auto"/>
        <w:ind w:left="120" w:right="258"/>
      </w:pPr>
      <w:r>
        <w:rPr>
          <w:spacing w:val="-11"/>
        </w:rPr>
        <w:t>我们已经充分知悉、理解并同意《三方协议》各项条款及上述知情同意书内容。实习期间，我们将与学校保持密切联系，并及时掌握孩子</w:t>
      </w:r>
      <w:r>
        <w:rPr>
          <w:spacing w:val="-12"/>
        </w:rPr>
        <w:t>的思想动态，督促孩子在实习期间遵守学校及实习单位的各项规章制</w:t>
      </w:r>
      <w:r>
        <w:rPr>
          <w:spacing w:val="-18"/>
        </w:rPr>
        <w:t xml:space="preserve">度，保障自身安全，主动关注校方通知与班级通知，并配合校方工作， </w:t>
      </w:r>
      <w:r>
        <w:rPr>
          <w:spacing w:val="-5"/>
        </w:rPr>
        <w:t>以协助本次实习活动顺利完成。</w:t>
      </w:r>
    </w:p>
    <w:p w14:paraId="64BB1E03">
      <w:pPr>
        <w:pStyle w:val="4"/>
      </w:pPr>
    </w:p>
    <w:p w14:paraId="15C05369">
      <w:pPr>
        <w:pStyle w:val="4"/>
      </w:pPr>
    </w:p>
    <w:p w14:paraId="41E4A376">
      <w:pPr>
        <w:pStyle w:val="4"/>
      </w:pPr>
    </w:p>
    <w:p w14:paraId="58F10814">
      <w:pPr>
        <w:pStyle w:val="4"/>
        <w:spacing w:before="7"/>
        <w:rPr>
          <w:sz w:val="40"/>
        </w:rPr>
      </w:pPr>
    </w:p>
    <w:p w14:paraId="7E07F36F">
      <w:pPr>
        <w:pStyle w:val="4"/>
        <w:ind w:left="120"/>
      </w:pPr>
      <w:r>
        <w:t>签名：</w:t>
      </w:r>
    </w:p>
    <w:p w14:paraId="62487BC7">
      <w:pPr>
        <w:pStyle w:val="4"/>
        <w:rPr>
          <w:sz w:val="25"/>
        </w:rPr>
      </w:pPr>
    </w:p>
    <w:p w14:paraId="121D290C">
      <w:pPr>
        <w:pStyle w:val="4"/>
        <w:spacing w:line="453" w:lineRule="auto"/>
        <w:ind w:left="120" w:right="6462"/>
      </w:pPr>
      <w:r>
        <w:t>与学生本人关系： 联系电话：</w:t>
      </w:r>
    </w:p>
    <w:p w14:paraId="29C010C0">
      <w:pPr>
        <w:pStyle w:val="4"/>
        <w:spacing w:before="8"/>
        <w:rPr>
          <w:sz w:val="34"/>
        </w:rPr>
      </w:pPr>
    </w:p>
    <w:p w14:paraId="4D571A71">
      <w:pPr>
        <w:pStyle w:val="4"/>
        <w:tabs>
          <w:tab w:val="left" w:pos="959"/>
          <w:tab w:val="left" w:pos="1660"/>
        </w:tabs>
        <w:ind w:left="120"/>
      </w:pPr>
      <w:r>
        <w:t>年</w:t>
      </w:r>
      <w:r>
        <w:tab/>
      </w:r>
      <w:r>
        <w:t>月</w:t>
      </w:r>
      <w:r>
        <w:tab/>
      </w:r>
      <w:r>
        <w:t>日</w:t>
      </w:r>
    </w:p>
    <w:sectPr>
      <w:pgSz w:w="11910" w:h="16840"/>
      <w:pgMar w:top="1460" w:right="1400" w:bottom="1640" w:left="1680" w:header="0" w:footer="144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47E44">
    <w:pPr>
      <w:pStyle w:val="4"/>
      <w:spacing w:line="14" w:lineRule="auto"/>
      <w:rPr>
        <w:sz w:val="20"/>
      </w:rPr>
    </w:pPr>
    <w:r>
      <w:rPr>
        <w:lang w:val="en-US" w:bidi="ar-SA"/>
      </w:rPr>
      <mc:AlternateContent>
        <mc:Choice Requires="wps">
          <w:drawing>
            <wp:anchor distT="0" distB="0" distL="114300" distR="114300" simplePos="0" relativeHeight="251659264" behindDoc="1" locked="0" layoutInCell="1" allowOverlap="1">
              <wp:simplePos x="0" y="0"/>
              <wp:positionH relativeFrom="page">
                <wp:posOffset>5912485</wp:posOffset>
              </wp:positionH>
              <wp:positionV relativeFrom="page">
                <wp:posOffset>9636760</wp:posOffset>
              </wp:positionV>
              <wp:extent cx="518160" cy="205740"/>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518160" cy="205740"/>
                      </a:xfrm>
                      <a:prstGeom prst="rect">
                        <a:avLst/>
                      </a:prstGeom>
                      <a:noFill/>
                      <a:ln>
                        <a:noFill/>
                      </a:ln>
                    </wps:spPr>
                    <wps:txbx>
                      <w:txbxContent>
                        <w:p w14:paraId="0631B8E6">
                          <w:pPr>
                            <w:pStyle w:val="4"/>
                            <w:spacing w:line="308" w:lineRule="exact"/>
                            <w:ind w:left="20"/>
                            <w:rPr>
                              <w:rFonts w:ascii="Calibri" w:hAnsi="Calibri"/>
                            </w:rPr>
                          </w:pPr>
                          <w:r>
                            <w:rPr>
                              <w:rFonts w:ascii="Calibri" w:hAnsi="Calibri"/>
                            </w:rPr>
                            <w:t xml:space="preserve">— </w:t>
                          </w:r>
                          <w:r>
                            <w:fldChar w:fldCharType="begin"/>
                          </w:r>
                          <w:r>
                            <w:rPr>
                              <w:rFonts w:ascii="Calibri" w:hAnsi="Calibri"/>
                            </w:rPr>
                            <w:instrText xml:space="preserve"> PAGE </w:instrText>
                          </w:r>
                          <w:r>
                            <w:fldChar w:fldCharType="separate"/>
                          </w:r>
                          <w:r>
                            <w:rPr>
                              <w:rFonts w:ascii="Calibri" w:hAnsi="Calibri"/>
                            </w:rPr>
                            <w:t>1</w:t>
                          </w:r>
                          <w:r>
                            <w:fldChar w:fldCharType="end"/>
                          </w:r>
                          <w:r>
                            <w:rPr>
                              <w:rFonts w:ascii="Calibri" w:hAnsi="Calibri"/>
                            </w:rPr>
                            <w:t xml:space="preserve"> —</w:t>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465.55pt;margin-top:758.8pt;height:16.2pt;width:40.8pt;mso-position-horizontal-relative:page;mso-position-vertical-relative:page;z-index:-251657216;mso-width-relative:page;mso-height-relative:page;" filled="f" stroked="f" coordsize="21600,21600" o:gfxdata="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hejpnaAAAADgEAAA8AAAAAAAAAAQAgAAAAIgAAAGRycy9kb3ducmV2&#10;LnhtbFBLAQIUABQAAAAIAIdO4kBs8kq8+gEAAAMEAAAOAAAAAAAAAAEAIAAAACkBAABkcnMvZTJv&#10;RG9jLnhtbFBLBQYAAAAABgAGAFkBAACVBQAAAAA=&#10;">
              <v:fill on="f" focussize="0,0"/>
              <v:stroke on="f"/>
              <v:imagedata o:title=""/>
              <o:lock v:ext="edit" aspectratio="f"/>
              <v:textbox inset="0mm,0mm,0mm,0mm">
                <w:txbxContent>
                  <w:p w14:paraId="0631B8E6">
                    <w:pPr>
                      <w:pStyle w:val="4"/>
                      <w:spacing w:line="308" w:lineRule="exact"/>
                      <w:ind w:left="20"/>
                      <w:rPr>
                        <w:rFonts w:ascii="Calibri" w:hAnsi="Calibri"/>
                      </w:rPr>
                    </w:pPr>
                    <w:r>
                      <w:rPr>
                        <w:rFonts w:ascii="Calibri" w:hAnsi="Calibri"/>
                      </w:rPr>
                      <w:t xml:space="preserve">— </w:t>
                    </w:r>
                    <w:r>
                      <w:fldChar w:fldCharType="begin"/>
                    </w:r>
                    <w:r>
                      <w:rPr>
                        <w:rFonts w:ascii="Calibri" w:hAnsi="Calibri"/>
                      </w:rPr>
                      <w:instrText xml:space="preserve"> PAGE </w:instrText>
                    </w:r>
                    <w:r>
                      <w:fldChar w:fldCharType="separate"/>
                    </w:r>
                    <w:r>
                      <w:rPr>
                        <w:rFonts w:ascii="Calibri" w:hAnsi="Calibri"/>
                      </w:rPr>
                      <w:t>1</w:t>
                    </w:r>
                    <w:r>
                      <w:fldChar w:fldCharType="end"/>
                    </w:r>
                    <w:r>
                      <w:rPr>
                        <w:rFonts w:ascii="Calibri" w:hAnsi="Calibri"/>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2628C"/>
    <w:multiLevelType w:val="multilevel"/>
    <w:tmpl w:val="0012628C"/>
    <w:lvl w:ilvl="0" w:tentative="0">
      <w:start w:val="1"/>
      <w:numFmt w:val="decimal"/>
      <w:lvlText w:val="%1."/>
      <w:lvlJc w:val="left"/>
      <w:pPr>
        <w:ind w:left="120" w:hanging="284"/>
        <w:jc w:val="left"/>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990" w:hanging="284"/>
      </w:pPr>
      <w:rPr>
        <w:rFonts w:hint="default"/>
        <w:lang w:val="zh-CN" w:eastAsia="zh-CN" w:bidi="zh-CN"/>
      </w:rPr>
    </w:lvl>
    <w:lvl w:ilvl="2" w:tentative="0">
      <w:start w:val="0"/>
      <w:numFmt w:val="bullet"/>
      <w:lvlText w:val="•"/>
      <w:lvlJc w:val="left"/>
      <w:pPr>
        <w:ind w:left="1861" w:hanging="284"/>
      </w:pPr>
      <w:rPr>
        <w:rFonts w:hint="default"/>
        <w:lang w:val="zh-CN" w:eastAsia="zh-CN" w:bidi="zh-CN"/>
      </w:rPr>
    </w:lvl>
    <w:lvl w:ilvl="3" w:tentative="0">
      <w:start w:val="0"/>
      <w:numFmt w:val="bullet"/>
      <w:lvlText w:val="•"/>
      <w:lvlJc w:val="left"/>
      <w:pPr>
        <w:ind w:left="2731" w:hanging="284"/>
      </w:pPr>
      <w:rPr>
        <w:rFonts w:hint="default"/>
        <w:lang w:val="zh-CN" w:eastAsia="zh-CN" w:bidi="zh-CN"/>
      </w:rPr>
    </w:lvl>
    <w:lvl w:ilvl="4" w:tentative="0">
      <w:start w:val="0"/>
      <w:numFmt w:val="bullet"/>
      <w:lvlText w:val="•"/>
      <w:lvlJc w:val="left"/>
      <w:pPr>
        <w:ind w:left="3602" w:hanging="284"/>
      </w:pPr>
      <w:rPr>
        <w:rFonts w:hint="default"/>
        <w:lang w:val="zh-CN" w:eastAsia="zh-CN" w:bidi="zh-CN"/>
      </w:rPr>
    </w:lvl>
    <w:lvl w:ilvl="5" w:tentative="0">
      <w:start w:val="0"/>
      <w:numFmt w:val="bullet"/>
      <w:lvlText w:val="•"/>
      <w:lvlJc w:val="left"/>
      <w:pPr>
        <w:ind w:left="4473" w:hanging="284"/>
      </w:pPr>
      <w:rPr>
        <w:rFonts w:hint="default"/>
        <w:lang w:val="zh-CN" w:eastAsia="zh-CN" w:bidi="zh-CN"/>
      </w:rPr>
    </w:lvl>
    <w:lvl w:ilvl="6" w:tentative="0">
      <w:start w:val="0"/>
      <w:numFmt w:val="bullet"/>
      <w:lvlText w:val="•"/>
      <w:lvlJc w:val="left"/>
      <w:pPr>
        <w:ind w:left="5343" w:hanging="284"/>
      </w:pPr>
      <w:rPr>
        <w:rFonts w:hint="default"/>
        <w:lang w:val="zh-CN" w:eastAsia="zh-CN" w:bidi="zh-CN"/>
      </w:rPr>
    </w:lvl>
    <w:lvl w:ilvl="7" w:tentative="0">
      <w:start w:val="0"/>
      <w:numFmt w:val="bullet"/>
      <w:lvlText w:val="•"/>
      <w:lvlJc w:val="left"/>
      <w:pPr>
        <w:ind w:left="6214" w:hanging="284"/>
      </w:pPr>
      <w:rPr>
        <w:rFonts w:hint="default"/>
        <w:lang w:val="zh-CN" w:eastAsia="zh-CN" w:bidi="zh-CN"/>
      </w:rPr>
    </w:lvl>
    <w:lvl w:ilvl="8" w:tentative="0">
      <w:start w:val="0"/>
      <w:numFmt w:val="bullet"/>
      <w:lvlText w:val="•"/>
      <w:lvlJc w:val="left"/>
      <w:pPr>
        <w:ind w:left="7084" w:hanging="284"/>
      </w:pPr>
      <w:rPr>
        <w:rFonts w:hint="default"/>
        <w:lang w:val="zh-CN" w:eastAsia="zh-CN" w:bidi="zh-CN"/>
      </w:rPr>
    </w:lvl>
  </w:abstractNum>
  <w:abstractNum w:abstractNumId="1">
    <w:nsid w:val="0BBA1FD8"/>
    <w:multiLevelType w:val="multilevel"/>
    <w:tmpl w:val="0BBA1FD8"/>
    <w:lvl w:ilvl="0" w:tentative="0">
      <w:start w:val="1"/>
      <w:numFmt w:val="decimal"/>
      <w:lvlText w:val="%1."/>
      <w:lvlJc w:val="left"/>
      <w:pPr>
        <w:ind w:left="120" w:hanging="284"/>
        <w:jc w:val="left"/>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990" w:hanging="284"/>
      </w:pPr>
      <w:rPr>
        <w:rFonts w:hint="default"/>
        <w:lang w:val="zh-CN" w:eastAsia="zh-CN" w:bidi="zh-CN"/>
      </w:rPr>
    </w:lvl>
    <w:lvl w:ilvl="2" w:tentative="0">
      <w:start w:val="0"/>
      <w:numFmt w:val="bullet"/>
      <w:lvlText w:val="•"/>
      <w:lvlJc w:val="left"/>
      <w:pPr>
        <w:ind w:left="1861" w:hanging="284"/>
      </w:pPr>
      <w:rPr>
        <w:rFonts w:hint="default"/>
        <w:lang w:val="zh-CN" w:eastAsia="zh-CN" w:bidi="zh-CN"/>
      </w:rPr>
    </w:lvl>
    <w:lvl w:ilvl="3" w:tentative="0">
      <w:start w:val="0"/>
      <w:numFmt w:val="bullet"/>
      <w:lvlText w:val="•"/>
      <w:lvlJc w:val="left"/>
      <w:pPr>
        <w:ind w:left="2731" w:hanging="284"/>
      </w:pPr>
      <w:rPr>
        <w:rFonts w:hint="default"/>
        <w:lang w:val="zh-CN" w:eastAsia="zh-CN" w:bidi="zh-CN"/>
      </w:rPr>
    </w:lvl>
    <w:lvl w:ilvl="4" w:tentative="0">
      <w:start w:val="0"/>
      <w:numFmt w:val="bullet"/>
      <w:lvlText w:val="•"/>
      <w:lvlJc w:val="left"/>
      <w:pPr>
        <w:ind w:left="3602" w:hanging="284"/>
      </w:pPr>
      <w:rPr>
        <w:rFonts w:hint="default"/>
        <w:lang w:val="zh-CN" w:eastAsia="zh-CN" w:bidi="zh-CN"/>
      </w:rPr>
    </w:lvl>
    <w:lvl w:ilvl="5" w:tentative="0">
      <w:start w:val="0"/>
      <w:numFmt w:val="bullet"/>
      <w:lvlText w:val="•"/>
      <w:lvlJc w:val="left"/>
      <w:pPr>
        <w:ind w:left="4473" w:hanging="284"/>
      </w:pPr>
      <w:rPr>
        <w:rFonts w:hint="default"/>
        <w:lang w:val="zh-CN" w:eastAsia="zh-CN" w:bidi="zh-CN"/>
      </w:rPr>
    </w:lvl>
    <w:lvl w:ilvl="6" w:tentative="0">
      <w:start w:val="0"/>
      <w:numFmt w:val="bullet"/>
      <w:lvlText w:val="•"/>
      <w:lvlJc w:val="left"/>
      <w:pPr>
        <w:ind w:left="5343" w:hanging="284"/>
      </w:pPr>
      <w:rPr>
        <w:rFonts w:hint="default"/>
        <w:lang w:val="zh-CN" w:eastAsia="zh-CN" w:bidi="zh-CN"/>
      </w:rPr>
    </w:lvl>
    <w:lvl w:ilvl="7" w:tentative="0">
      <w:start w:val="0"/>
      <w:numFmt w:val="bullet"/>
      <w:lvlText w:val="•"/>
      <w:lvlJc w:val="left"/>
      <w:pPr>
        <w:ind w:left="6214" w:hanging="284"/>
      </w:pPr>
      <w:rPr>
        <w:rFonts w:hint="default"/>
        <w:lang w:val="zh-CN" w:eastAsia="zh-CN" w:bidi="zh-CN"/>
      </w:rPr>
    </w:lvl>
    <w:lvl w:ilvl="8" w:tentative="0">
      <w:start w:val="0"/>
      <w:numFmt w:val="bullet"/>
      <w:lvlText w:val="•"/>
      <w:lvlJc w:val="left"/>
      <w:pPr>
        <w:ind w:left="7084" w:hanging="284"/>
      </w:pPr>
      <w:rPr>
        <w:rFonts w:hint="default"/>
        <w:lang w:val="zh-CN" w:eastAsia="zh-CN" w:bidi="zh-CN"/>
      </w:rPr>
    </w:lvl>
  </w:abstractNum>
  <w:abstractNum w:abstractNumId="2">
    <w:nsid w:val="3F55591A"/>
    <w:multiLevelType w:val="multilevel"/>
    <w:tmpl w:val="3F55591A"/>
    <w:lvl w:ilvl="0" w:tentative="0">
      <w:start w:val="1"/>
      <w:numFmt w:val="decimal"/>
      <w:lvlText w:val="%1."/>
      <w:lvlJc w:val="left"/>
      <w:pPr>
        <w:ind w:left="541" w:hanging="422"/>
        <w:jc w:val="left"/>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1368" w:hanging="422"/>
      </w:pPr>
      <w:rPr>
        <w:rFonts w:hint="default"/>
        <w:lang w:val="zh-CN" w:eastAsia="zh-CN" w:bidi="zh-CN"/>
      </w:rPr>
    </w:lvl>
    <w:lvl w:ilvl="2" w:tentative="0">
      <w:start w:val="0"/>
      <w:numFmt w:val="bullet"/>
      <w:lvlText w:val="•"/>
      <w:lvlJc w:val="left"/>
      <w:pPr>
        <w:ind w:left="2197" w:hanging="422"/>
      </w:pPr>
      <w:rPr>
        <w:rFonts w:hint="default"/>
        <w:lang w:val="zh-CN" w:eastAsia="zh-CN" w:bidi="zh-CN"/>
      </w:rPr>
    </w:lvl>
    <w:lvl w:ilvl="3" w:tentative="0">
      <w:start w:val="0"/>
      <w:numFmt w:val="bullet"/>
      <w:lvlText w:val="•"/>
      <w:lvlJc w:val="left"/>
      <w:pPr>
        <w:ind w:left="3025" w:hanging="422"/>
      </w:pPr>
      <w:rPr>
        <w:rFonts w:hint="default"/>
        <w:lang w:val="zh-CN" w:eastAsia="zh-CN" w:bidi="zh-CN"/>
      </w:rPr>
    </w:lvl>
    <w:lvl w:ilvl="4" w:tentative="0">
      <w:start w:val="0"/>
      <w:numFmt w:val="bullet"/>
      <w:lvlText w:val="•"/>
      <w:lvlJc w:val="left"/>
      <w:pPr>
        <w:ind w:left="3854" w:hanging="422"/>
      </w:pPr>
      <w:rPr>
        <w:rFonts w:hint="default"/>
        <w:lang w:val="zh-CN" w:eastAsia="zh-CN" w:bidi="zh-CN"/>
      </w:rPr>
    </w:lvl>
    <w:lvl w:ilvl="5" w:tentative="0">
      <w:start w:val="0"/>
      <w:numFmt w:val="bullet"/>
      <w:lvlText w:val="•"/>
      <w:lvlJc w:val="left"/>
      <w:pPr>
        <w:ind w:left="4683" w:hanging="422"/>
      </w:pPr>
      <w:rPr>
        <w:rFonts w:hint="default"/>
        <w:lang w:val="zh-CN" w:eastAsia="zh-CN" w:bidi="zh-CN"/>
      </w:rPr>
    </w:lvl>
    <w:lvl w:ilvl="6" w:tentative="0">
      <w:start w:val="0"/>
      <w:numFmt w:val="bullet"/>
      <w:lvlText w:val="•"/>
      <w:lvlJc w:val="left"/>
      <w:pPr>
        <w:ind w:left="5511" w:hanging="422"/>
      </w:pPr>
      <w:rPr>
        <w:rFonts w:hint="default"/>
        <w:lang w:val="zh-CN" w:eastAsia="zh-CN" w:bidi="zh-CN"/>
      </w:rPr>
    </w:lvl>
    <w:lvl w:ilvl="7" w:tentative="0">
      <w:start w:val="0"/>
      <w:numFmt w:val="bullet"/>
      <w:lvlText w:val="•"/>
      <w:lvlJc w:val="left"/>
      <w:pPr>
        <w:ind w:left="6340" w:hanging="422"/>
      </w:pPr>
      <w:rPr>
        <w:rFonts w:hint="default"/>
        <w:lang w:val="zh-CN" w:eastAsia="zh-CN" w:bidi="zh-CN"/>
      </w:rPr>
    </w:lvl>
    <w:lvl w:ilvl="8" w:tentative="0">
      <w:start w:val="0"/>
      <w:numFmt w:val="bullet"/>
      <w:lvlText w:val="•"/>
      <w:lvlJc w:val="left"/>
      <w:pPr>
        <w:ind w:left="7168" w:hanging="422"/>
      </w:pPr>
      <w:rPr>
        <w:rFonts w:hint="default"/>
        <w:lang w:val="zh-CN" w:eastAsia="zh-CN" w:bidi="zh-CN"/>
      </w:rPr>
    </w:lvl>
  </w:abstractNum>
  <w:abstractNum w:abstractNumId="3">
    <w:nsid w:val="49771CF8"/>
    <w:multiLevelType w:val="multilevel"/>
    <w:tmpl w:val="49771CF8"/>
    <w:lvl w:ilvl="0" w:tentative="0">
      <w:start w:val="1"/>
      <w:numFmt w:val="decimal"/>
      <w:lvlText w:val="%1."/>
      <w:lvlJc w:val="left"/>
      <w:pPr>
        <w:ind w:left="120" w:hanging="422"/>
        <w:jc w:val="left"/>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990" w:hanging="422"/>
      </w:pPr>
      <w:rPr>
        <w:rFonts w:hint="default"/>
        <w:lang w:val="zh-CN" w:eastAsia="zh-CN" w:bidi="zh-CN"/>
      </w:rPr>
    </w:lvl>
    <w:lvl w:ilvl="2" w:tentative="0">
      <w:start w:val="0"/>
      <w:numFmt w:val="bullet"/>
      <w:lvlText w:val="•"/>
      <w:lvlJc w:val="left"/>
      <w:pPr>
        <w:ind w:left="1861" w:hanging="422"/>
      </w:pPr>
      <w:rPr>
        <w:rFonts w:hint="default"/>
        <w:lang w:val="zh-CN" w:eastAsia="zh-CN" w:bidi="zh-CN"/>
      </w:rPr>
    </w:lvl>
    <w:lvl w:ilvl="3" w:tentative="0">
      <w:start w:val="0"/>
      <w:numFmt w:val="bullet"/>
      <w:lvlText w:val="•"/>
      <w:lvlJc w:val="left"/>
      <w:pPr>
        <w:ind w:left="2731" w:hanging="422"/>
      </w:pPr>
      <w:rPr>
        <w:rFonts w:hint="default"/>
        <w:lang w:val="zh-CN" w:eastAsia="zh-CN" w:bidi="zh-CN"/>
      </w:rPr>
    </w:lvl>
    <w:lvl w:ilvl="4" w:tentative="0">
      <w:start w:val="0"/>
      <w:numFmt w:val="bullet"/>
      <w:lvlText w:val="•"/>
      <w:lvlJc w:val="left"/>
      <w:pPr>
        <w:ind w:left="3602" w:hanging="422"/>
      </w:pPr>
      <w:rPr>
        <w:rFonts w:hint="default"/>
        <w:lang w:val="zh-CN" w:eastAsia="zh-CN" w:bidi="zh-CN"/>
      </w:rPr>
    </w:lvl>
    <w:lvl w:ilvl="5" w:tentative="0">
      <w:start w:val="0"/>
      <w:numFmt w:val="bullet"/>
      <w:lvlText w:val="•"/>
      <w:lvlJc w:val="left"/>
      <w:pPr>
        <w:ind w:left="4473" w:hanging="422"/>
      </w:pPr>
      <w:rPr>
        <w:rFonts w:hint="default"/>
        <w:lang w:val="zh-CN" w:eastAsia="zh-CN" w:bidi="zh-CN"/>
      </w:rPr>
    </w:lvl>
    <w:lvl w:ilvl="6" w:tentative="0">
      <w:start w:val="0"/>
      <w:numFmt w:val="bullet"/>
      <w:lvlText w:val="•"/>
      <w:lvlJc w:val="left"/>
      <w:pPr>
        <w:ind w:left="5343" w:hanging="422"/>
      </w:pPr>
      <w:rPr>
        <w:rFonts w:hint="default"/>
        <w:lang w:val="zh-CN" w:eastAsia="zh-CN" w:bidi="zh-CN"/>
      </w:rPr>
    </w:lvl>
    <w:lvl w:ilvl="7" w:tentative="0">
      <w:start w:val="0"/>
      <w:numFmt w:val="bullet"/>
      <w:lvlText w:val="•"/>
      <w:lvlJc w:val="left"/>
      <w:pPr>
        <w:ind w:left="6214" w:hanging="422"/>
      </w:pPr>
      <w:rPr>
        <w:rFonts w:hint="default"/>
        <w:lang w:val="zh-CN" w:eastAsia="zh-CN" w:bidi="zh-CN"/>
      </w:rPr>
    </w:lvl>
    <w:lvl w:ilvl="8" w:tentative="0">
      <w:start w:val="0"/>
      <w:numFmt w:val="bullet"/>
      <w:lvlText w:val="•"/>
      <w:lvlJc w:val="left"/>
      <w:pPr>
        <w:ind w:left="7084" w:hanging="422"/>
      </w:pPr>
      <w:rPr>
        <w:rFonts w:hint="default"/>
        <w:lang w:val="zh-CN" w:eastAsia="zh-CN" w:bidi="zh-CN"/>
      </w:rPr>
    </w:lvl>
  </w:abstractNum>
  <w:abstractNum w:abstractNumId="4">
    <w:nsid w:val="4E9432FD"/>
    <w:multiLevelType w:val="singleLevel"/>
    <w:tmpl w:val="4E9432FD"/>
    <w:lvl w:ilvl="0" w:tentative="0">
      <w:start w:val="1"/>
      <w:numFmt w:val="chineseCounting"/>
      <w:suff w:val="nothing"/>
      <w:lvlText w:val="%1、"/>
      <w:lvlJc w:val="left"/>
      <w:rPr>
        <w:rFonts w:hint="eastAsia"/>
      </w:rPr>
    </w:lvl>
  </w:abstractNum>
  <w:abstractNum w:abstractNumId="5">
    <w:nsid w:val="65F07BEA"/>
    <w:multiLevelType w:val="multilevel"/>
    <w:tmpl w:val="65F07BEA"/>
    <w:lvl w:ilvl="0" w:tentative="0">
      <w:start w:val="1"/>
      <w:numFmt w:val="decimal"/>
      <w:lvlText w:val="%1."/>
      <w:lvlJc w:val="left"/>
      <w:pPr>
        <w:ind w:left="120" w:hanging="284"/>
        <w:jc w:val="left"/>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990" w:hanging="284"/>
      </w:pPr>
      <w:rPr>
        <w:rFonts w:hint="default"/>
        <w:lang w:val="zh-CN" w:eastAsia="zh-CN" w:bidi="zh-CN"/>
      </w:rPr>
    </w:lvl>
    <w:lvl w:ilvl="2" w:tentative="0">
      <w:start w:val="0"/>
      <w:numFmt w:val="bullet"/>
      <w:lvlText w:val="•"/>
      <w:lvlJc w:val="left"/>
      <w:pPr>
        <w:ind w:left="1861" w:hanging="284"/>
      </w:pPr>
      <w:rPr>
        <w:rFonts w:hint="default"/>
        <w:lang w:val="zh-CN" w:eastAsia="zh-CN" w:bidi="zh-CN"/>
      </w:rPr>
    </w:lvl>
    <w:lvl w:ilvl="3" w:tentative="0">
      <w:start w:val="0"/>
      <w:numFmt w:val="bullet"/>
      <w:lvlText w:val="•"/>
      <w:lvlJc w:val="left"/>
      <w:pPr>
        <w:ind w:left="2731" w:hanging="284"/>
      </w:pPr>
      <w:rPr>
        <w:rFonts w:hint="default"/>
        <w:lang w:val="zh-CN" w:eastAsia="zh-CN" w:bidi="zh-CN"/>
      </w:rPr>
    </w:lvl>
    <w:lvl w:ilvl="4" w:tentative="0">
      <w:start w:val="0"/>
      <w:numFmt w:val="bullet"/>
      <w:lvlText w:val="•"/>
      <w:lvlJc w:val="left"/>
      <w:pPr>
        <w:ind w:left="3602" w:hanging="284"/>
      </w:pPr>
      <w:rPr>
        <w:rFonts w:hint="default"/>
        <w:lang w:val="zh-CN" w:eastAsia="zh-CN" w:bidi="zh-CN"/>
      </w:rPr>
    </w:lvl>
    <w:lvl w:ilvl="5" w:tentative="0">
      <w:start w:val="0"/>
      <w:numFmt w:val="bullet"/>
      <w:lvlText w:val="•"/>
      <w:lvlJc w:val="left"/>
      <w:pPr>
        <w:ind w:left="4473" w:hanging="284"/>
      </w:pPr>
      <w:rPr>
        <w:rFonts w:hint="default"/>
        <w:lang w:val="zh-CN" w:eastAsia="zh-CN" w:bidi="zh-CN"/>
      </w:rPr>
    </w:lvl>
    <w:lvl w:ilvl="6" w:tentative="0">
      <w:start w:val="0"/>
      <w:numFmt w:val="bullet"/>
      <w:lvlText w:val="•"/>
      <w:lvlJc w:val="left"/>
      <w:pPr>
        <w:ind w:left="5343" w:hanging="284"/>
      </w:pPr>
      <w:rPr>
        <w:rFonts w:hint="default"/>
        <w:lang w:val="zh-CN" w:eastAsia="zh-CN" w:bidi="zh-CN"/>
      </w:rPr>
    </w:lvl>
    <w:lvl w:ilvl="7" w:tentative="0">
      <w:start w:val="0"/>
      <w:numFmt w:val="bullet"/>
      <w:lvlText w:val="•"/>
      <w:lvlJc w:val="left"/>
      <w:pPr>
        <w:ind w:left="6214" w:hanging="284"/>
      </w:pPr>
      <w:rPr>
        <w:rFonts w:hint="default"/>
        <w:lang w:val="zh-CN" w:eastAsia="zh-CN" w:bidi="zh-CN"/>
      </w:rPr>
    </w:lvl>
    <w:lvl w:ilvl="8" w:tentative="0">
      <w:start w:val="0"/>
      <w:numFmt w:val="bullet"/>
      <w:lvlText w:val="•"/>
      <w:lvlJc w:val="left"/>
      <w:pPr>
        <w:ind w:left="7084" w:hanging="284"/>
      </w:pPr>
      <w:rPr>
        <w:rFonts w:hint="default"/>
        <w:lang w:val="zh-CN" w:eastAsia="zh-CN" w:bidi="zh-CN"/>
      </w:r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慧姐姐">
    <w15:presenceInfo w15:providerId="WPS Office" w15:userId="36270592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793"/>
    <w:rsid w:val="00061844"/>
    <w:rsid w:val="0032476E"/>
    <w:rsid w:val="00523EB0"/>
    <w:rsid w:val="00CC0793"/>
    <w:rsid w:val="010D6029"/>
    <w:rsid w:val="04BA0275"/>
    <w:rsid w:val="09D9119E"/>
    <w:rsid w:val="0C367415"/>
    <w:rsid w:val="191C2E55"/>
    <w:rsid w:val="1A36263F"/>
    <w:rsid w:val="1BBA7188"/>
    <w:rsid w:val="1BED0AD9"/>
    <w:rsid w:val="20AA6F98"/>
    <w:rsid w:val="21E90575"/>
    <w:rsid w:val="21F04E7F"/>
    <w:rsid w:val="23E9602A"/>
    <w:rsid w:val="257C772D"/>
    <w:rsid w:val="2E2D7817"/>
    <w:rsid w:val="326A4AD8"/>
    <w:rsid w:val="336B0809"/>
    <w:rsid w:val="36080BCD"/>
    <w:rsid w:val="3A4F79FE"/>
    <w:rsid w:val="3EAA6689"/>
    <w:rsid w:val="40EB2F89"/>
    <w:rsid w:val="42874D3F"/>
    <w:rsid w:val="441B7816"/>
    <w:rsid w:val="453D541D"/>
    <w:rsid w:val="48CB7AD6"/>
    <w:rsid w:val="4E9F1432"/>
    <w:rsid w:val="4EFB6A8D"/>
    <w:rsid w:val="543F741C"/>
    <w:rsid w:val="5B5C3E8F"/>
    <w:rsid w:val="5F2E0E97"/>
    <w:rsid w:val="5F765C48"/>
    <w:rsid w:val="61B84E22"/>
    <w:rsid w:val="62A74B0A"/>
    <w:rsid w:val="689955EE"/>
    <w:rsid w:val="6B144D07"/>
    <w:rsid w:val="6B8579B3"/>
    <w:rsid w:val="6E5042A8"/>
    <w:rsid w:val="736E51D0"/>
    <w:rsid w:val="764F3097"/>
    <w:rsid w:val="7C321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120" w:right="7205"/>
      <w:outlineLvl w:val="0"/>
    </w:pPr>
    <w:rPr>
      <w:sz w:val="30"/>
      <w:szCs w:val="30"/>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qFormat/>
    <w:uiPriority w:val="1"/>
    <w:rPr>
      <w:sz w:val="28"/>
      <w:szCs w:val="2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120" w:right="397"/>
    </w:pPr>
  </w:style>
  <w:style w:type="paragraph" w:customStyle="1" w:styleId="9">
    <w:name w:val="Table Paragraph"/>
    <w:basedOn w:val="1"/>
    <w:qFormat/>
    <w:uiPriority w:val="1"/>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3574</Words>
  <Characters>3584</Characters>
  <Lines>26</Lines>
  <Paragraphs>7</Paragraphs>
  <TotalTime>194</TotalTime>
  <ScaleCrop>false</ScaleCrop>
  <LinksUpToDate>false</LinksUpToDate>
  <CharactersWithSpaces>3687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2025-03-03T09:04:00Z</dcterms:created>
  <dc:creator>Administrator</dc:creator>
  <cp:lastModifiedBy>慧姐姐</cp:lastModifiedBy>
  <dcterms:modified xsi:type="dcterms:W3CDTF">2025-03-20T06:28:23Z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2025-03-03T00:00:00Z</vt:filetime>
  </property>
  <property fmtid="{D5CDD505-2E9C-101B-9397-08002B2CF9AE}" pid="3" name="Creator">
    <vt:lpwstr>Aspose Ltd.</vt:lpwstr>
  </property>
  <property fmtid="{D5CDD505-2E9C-101B-9397-08002B2CF9AE}" pid="4" name="LastSaved">
    <vt:filetime>2025-03-03T00:00:00Z</vt:filetime>
  </property>
  <property fmtid="{D5CDD505-2E9C-101B-9397-08002B2CF9AE}" pid="5" name="KSOTemplateDocerSaveRecord">
    <vt:lpwstr>eyJoZGlkIjoiNGU5YTk2NWU3OTRhNTU0YjZlNWE0ODExMjY4YzM0MTgiLCJ1c2VySWQiOiI0NjYzMDYzMDIifQ==</vt:lpwstr>
  </property>
  <property fmtid="{D5CDD505-2E9C-101B-9397-08002B2CF9AE}" pid="6" name="KSOProductBuildVer">
    <vt:lpwstr>2052-12.1.0.20305</vt:lpwstr>
  </property>
  <property fmtid="{D5CDD505-2E9C-101B-9397-08002B2CF9AE}" pid="7" name="ICV">
    <vt:lpwstr>68EA543719064F8693FDE91CDA3BB18D_13</vt:lpwstr>
  </property>
</Properties>
</file>